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36" w:rsidRDefault="007C2D31" w:rsidP="00A37D3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0.45pt;margin-top:-8.1pt;width:322.35pt;height:26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">
            <v:path arrowok="t"/>
            <v:textbox>
              <w:txbxContent>
                <w:p w:rsidR="00E83389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B78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AB78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neurochirurgie</w:t>
                  </w:r>
                </w:p>
                <w:p w:rsidR="00E83389" w:rsidRDefault="00E83389"/>
              </w:txbxContent>
            </v:textbox>
          </v:shape>
        </w:pict>
      </w:r>
    </w:p>
    <w:tbl>
      <w:tblPr>
        <w:tblStyle w:val="Grilledutableau"/>
        <w:tblW w:w="10553" w:type="dxa"/>
        <w:jc w:val="center"/>
        <w:tblLook w:val="04A0"/>
        <w:tblPrChange w:id="0" w:author="Adel Khelil" w:date="2024-08-09T08:34:00Z">
          <w:tblPr>
            <w:tblStyle w:val="Grilledutableau"/>
            <w:tblW w:w="10553" w:type="dxa"/>
            <w:jc w:val="center"/>
            <w:tblLook w:val="04A0"/>
          </w:tblPr>
        </w:tblPrChange>
      </w:tblPr>
      <w:tblGrid>
        <w:gridCol w:w="2689"/>
        <w:gridCol w:w="2693"/>
        <w:gridCol w:w="2174"/>
        <w:gridCol w:w="2997"/>
        <w:tblGridChange w:id="1">
          <w:tblGrid>
            <w:gridCol w:w="2922"/>
            <w:gridCol w:w="2367"/>
            <w:gridCol w:w="2267"/>
            <w:gridCol w:w="2997"/>
          </w:tblGrid>
        </w:tblGridChange>
      </w:tblGrid>
      <w:tr w:rsidR="006627F0" w:rsidRPr="006627F0" w:rsidTr="00693723">
        <w:trPr>
          <w:trHeight w:val="315"/>
          <w:jc w:val="center"/>
          <w:trPrChange w:id="2" w:author="Adel Khelil" w:date="2024-08-09T08:34:00Z">
            <w:trPr>
              <w:trHeight w:val="315"/>
              <w:jc w:val="center"/>
            </w:trPr>
          </w:trPrChange>
        </w:trPr>
        <w:tc>
          <w:tcPr>
            <w:tcW w:w="2689" w:type="dxa"/>
            <w:vAlign w:val="center"/>
            <w:tcPrChange w:id="3" w:author="Adel Khelil" w:date="2024-08-09T08:34:00Z">
              <w:tcPr>
                <w:tcW w:w="2922" w:type="dxa"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693" w:type="dxa"/>
            <w:vAlign w:val="center"/>
            <w:tcPrChange w:id="4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104261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Molécule </w:t>
            </w:r>
          </w:p>
        </w:tc>
        <w:tc>
          <w:tcPr>
            <w:tcW w:w="2174" w:type="dxa"/>
            <w:vAlign w:val="center"/>
            <w:tcPrChange w:id="5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997" w:type="dxa"/>
            <w:vAlign w:val="center"/>
            <w:tcPrChange w:id="6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Del="00234FD7" w:rsidRDefault="006627F0" w:rsidP="006627F0">
            <w:pPr>
              <w:jc w:val="center"/>
              <w:rPr>
                <w:del w:id="7" w:author="Adel Khelil" w:date="2024-08-09T08:40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27F0" w:rsidRPr="006627F0" w:rsidDel="00693723" w:rsidRDefault="006627F0" w:rsidP="006627F0">
            <w:pPr>
              <w:jc w:val="center"/>
              <w:rPr>
                <w:del w:id="8" w:author="Adel Khelil" w:date="2024-08-09T08:36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Réinjection et durée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27F0" w:rsidRPr="006627F0" w:rsidTr="00693723">
        <w:trPr>
          <w:trHeight w:val="525"/>
          <w:jc w:val="center"/>
          <w:trPrChange w:id="9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10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Del="00693723" w:rsidRDefault="006627F0" w:rsidP="006627F0">
            <w:pPr>
              <w:rPr>
                <w:del w:id="11" w:author="Adel Khelil" w:date="2024-08-09T08:34:00Z"/>
                <w:rFonts w:ascii="Times New Roman" w:hAnsi="Times New Roman" w:cs="Times New Roman"/>
                <w:sz w:val="24"/>
                <w:szCs w:val="24"/>
              </w:rPr>
            </w:pP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Dérivation interne du LCR</w:t>
            </w:r>
          </w:p>
        </w:tc>
        <w:tc>
          <w:tcPr>
            <w:tcW w:w="2693" w:type="dxa"/>
            <w:vAlign w:val="center"/>
            <w:tcPrChange w:id="12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E92554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13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997" w:type="dxa"/>
            <w:vAlign w:val="center"/>
            <w:tcPrChange w:id="14" w:author="Adel Khelil" w:date="2024-08-09T08:34:00Z">
              <w:tcPr>
                <w:tcW w:w="2997" w:type="dxa"/>
                <w:vAlign w:val="center"/>
              </w:tcPr>
            </w:tcPrChange>
          </w:tcPr>
          <w:p w:rsidR="00AC76AC" w:rsidDel="00C42A99" w:rsidRDefault="006627F0" w:rsidP="00C42A99">
            <w:pPr>
              <w:jc w:val="center"/>
              <w:rPr>
                <w:del w:id="15" w:author="Adel Khelil" w:date="2024-08-09T08:40:00Z"/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C42A99" w:rsidRDefault="00C42A99">
            <w:pPr>
              <w:jc w:val="center"/>
              <w:rPr>
                <w:ins w:id="16" w:author="Adel Khelil" w:date="2024-08-09T08:49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7" w:author="Adel Khelil" w:date="2024-08-09T08:49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2h, réinjecter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18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19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2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21" w:author="Adel Khelil" w:date="2024-08-09T08:34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2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23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30mg/Kg/120 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</w:p>
        </w:tc>
        <w:tc>
          <w:tcPr>
            <w:tcW w:w="2997" w:type="dxa"/>
            <w:vAlign w:val="center"/>
            <w:tcPrChange w:id="24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932352" w:rsidRPr="006627F0" w:rsidTr="00693723">
        <w:trPr>
          <w:trHeight w:val="262"/>
          <w:jc w:val="center"/>
          <w:trPrChange w:id="25" w:author="Adel Khelil" w:date="2024-08-09T08:34:00Z">
            <w:trPr>
              <w:trHeight w:val="262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26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104261" w:rsidRDefault="00932352" w:rsidP="006627F0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932352" w:rsidRDefault="00932352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61">
              <w:rPr>
                <w:rFonts w:ascii="Times New Roman" w:hAnsi="Times New Roman" w:cs="Times New Roman"/>
                <w:sz w:val="24"/>
                <w:szCs w:val="24"/>
              </w:rPr>
              <w:t>Dérivation externe du LCR</w:t>
            </w:r>
          </w:p>
          <w:p w:rsidR="00932352" w:rsidRPr="00104261" w:rsidRDefault="00932352" w:rsidP="006627F0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27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AC76AC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4261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6627F0" w:rsidRPr="006627F0" w:rsidTr="00693723">
        <w:trPr>
          <w:trHeight w:val="525"/>
          <w:jc w:val="center"/>
          <w:trPrChange w:id="28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29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Craniotomie</w:t>
            </w:r>
          </w:p>
          <w:p w:rsidR="002646F9" w:rsidRPr="006627F0" w:rsidRDefault="002646F9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Chirurgie endoscopique du système ventriculaire</w:t>
            </w:r>
          </w:p>
        </w:tc>
        <w:tc>
          <w:tcPr>
            <w:tcW w:w="2693" w:type="dxa"/>
            <w:vAlign w:val="center"/>
            <w:tcPrChange w:id="3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31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32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del w:id="33" w:author="Adel Khelil" w:date="2024-08-09T08:40:00Z"/>
                <w:rFonts w:ascii="Times New Roman" w:hAnsi="Times New Roman" w:cs="Times New Roman"/>
                <w:sz w:val="24"/>
                <w:szCs w:val="24"/>
              </w:rPr>
              <w:pPrChange w:id="34" w:author="Adel Khelil" w:date="2024-08-09T08:49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234FD7" w:rsidRDefault="00234FD7">
            <w:pPr>
              <w:jc w:val="center"/>
              <w:rPr>
                <w:ins w:id="35" w:author="Adel Khelil" w:date="2024-08-09T08:47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6" w:author="Adel Khelil" w:date="2024-08-09T08:47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4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h,réinject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37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38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39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40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41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42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43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627F0" w:rsidRPr="006627F0" w:rsidTr="00693723">
        <w:trPr>
          <w:trHeight w:val="525"/>
          <w:jc w:val="center"/>
          <w:trPrChange w:id="44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45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Neurochirurgie par voies </w:t>
            </w:r>
          </w:p>
          <w:p w:rsidR="006627F0" w:rsidRPr="006627F0" w:rsidRDefault="00234FD7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6" w:author="Adel Khelil" w:date="2024-08-09T08:39:00Z">
              <w:r>
                <w:rPr>
                  <w:rFonts w:ascii="Times New Roman" w:hAnsi="Times New Roman" w:cs="Times New Roman"/>
                  <w:sz w:val="24"/>
                  <w:szCs w:val="24"/>
                </w:rPr>
                <w:t>t</w:t>
              </w:r>
            </w:ins>
            <w:del w:id="47" w:author="Adel Khelil" w:date="2024-08-09T08:39:00Z">
              <w:r w:rsidR="00AC76AC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T</w:delText>
              </w:r>
            </w:del>
            <w:r w:rsidR="006627F0">
              <w:rPr>
                <w:rFonts w:ascii="Times New Roman" w:hAnsi="Times New Roman" w:cs="Times New Roman"/>
                <w:sz w:val="24"/>
                <w:szCs w:val="24"/>
              </w:rPr>
              <w:t>rans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sphénoïdale et </w:t>
            </w: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trans-labyrinthique</w:t>
            </w:r>
          </w:p>
        </w:tc>
        <w:tc>
          <w:tcPr>
            <w:tcW w:w="2693" w:type="dxa"/>
            <w:vAlign w:val="center"/>
            <w:tcPrChange w:id="48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49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50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del w:id="51" w:author="Adel Khelil" w:date="2024-08-09T08:40:00Z"/>
                <w:rFonts w:ascii="Times New Roman" w:hAnsi="Times New Roman" w:cs="Times New Roman"/>
                <w:sz w:val="24"/>
                <w:szCs w:val="24"/>
              </w:rPr>
              <w:pPrChange w:id="52" w:author="Adel Khelil" w:date="2024-08-09T08:50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234FD7" w:rsidRDefault="00234FD7">
            <w:pPr>
              <w:jc w:val="center"/>
              <w:rPr>
                <w:ins w:id="53" w:author="Adel Khelil" w:date="2024-08-09T08:48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54" w:author="Adel Khelil" w:date="2024-08-09T08:48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4h, réinjecter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55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56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57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58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59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60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61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AC76AC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627F0" w:rsidRPr="006627F0" w:rsidTr="00693723">
        <w:trPr>
          <w:trHeight w:val="513"/>
          <w:jc w:val="center"/>
          <w:trPrChange w:id="62" w:author="Adel Khelil" w:date="2024-08-09T08:34:00Z">
            <w:trPr>
              <w:trHeight w:val="513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63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Del="00234FD7" w:rsidRDefault="006627F0" w:rsidP="006627F0">
            <w:pPr>
              <w:rPr>
                <w:del w:id="64" w:author="Adel Khelil" w:date="2024-08-09T08:39:00Z"/>
                <w:rFonts w:ascii="Times New Roman" w:hAnsi="Times New Roman" w:cs="Times New Roman"/>
                <w:sz w:val="24"/>
                <w:szCs w:val="24"/>
              </w:rPr>
            </w:pP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Chirurgie du rachis</w:t>
            </w:r>
          </w:p>
        </w:tc>
        <w:tc>
          <w:tcPr>
            <w:tcW w:w="2693" w:type="dxa"/>
            <w:vAlign w:val="center"/>
            <w:tcPrChange w:id="65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66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67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ins w:id="68" w:author="Adel Khelil" w:date="2024-08-09T08:48:00Z"/>
                <w:rFonts w:ascii="Times New Roman" w:hAnsi="Times New Roman" w:cs="Times New Roman"/>
                <w:sz w:val="24"/>
                <w:szCs w:val="24"/>
              </w:rPr>
              <w:pPrChange w:id="69" w:author="Adel Khelil" w:date="2024-08-09T08:50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7C2D31" w:rsidP="007C2D31">
            <w:pPr>
              <w:jc w:val="both"/>
              <w:rPr>
                <w:del w:id="70" w:author="Adel Khelil" w:date="2024-08-09T08:40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  <w:pPrChange w:id="71" w:author="Adel Khelil" w:date="2024-08-09T08:48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72" w:author="Adel Khelil" w:date="2024-08-09T08:48:00Z">
                <w:pPr>
                  <w:spacing w:after="200" w:line="276" w:lineRule="auto"/>
                  <w:jc w:val="center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(si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durée &gt; 4</w:t>
            </w:r>
            <w:ins w:id="73" w:author="Adel Khelil" w:date="2024-08-09T08:38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 xml:space="preserve"> h</w:t>
              </w:r>
            </w:ins>
            <w:del w:id="74" w:author="Adel Khelil" w:date="2024-08-09T08:37:00Z">
              <w:r w:rsidDel="00693723">
                <w:rPr>
                  <w:rFonts w:ascii="Times New Roman" w:hAnsi="Times New Roman" w:cs="Times New Roman"/>
                  <w:sz w:val="24"/>
                  <w:szCs w:val="24"/>
                </w:rPr>
                <w:delText>h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, réinjecter 1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75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76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77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78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79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ins w:id="80" w:author="Adel Khelil" w:date="2024-08-09T08:37:00Z">
              <w:r w:rsidR="00693723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ins>
            <w:del w:id="81" w:author="Adel Khelil" w:date="2024-08-09T08:37:00Z">
              <w:r w:rsidR="005370C8" w:rsidDel="00693723">
                <w:rPr>
                  <w:rFonts w:ascii="Times New Roman" w:hAnsi="Times New Roman" w:cs="Times New Roman"/>
                  <w:sz w:val="24"/>
                  <w:szCs w:val="24"/>
                </w:rPr>
                <w:delText>*</w:delText>
              </w:r>
            </w:del>
          </w:p>
        </w:tc>
        <w:tc>
          <w:tcPr>
            <w:tcW w:w="2174" w:type="dxa"/>
            <w:vAlign w:val="center"/>
            <w:tcPrChange w:id="82" w:author="Adel Khelil" w:date="2024-08-09T08:34:00Z">
              <w:tcPr>
                <w:tcW w:w="2267" w:type="dxa"/>
                <w:vAlign w:val="center"/>
              </w:tcPr>
            </w:tcPrChange>
          </w:tcPr>
          <w:p w:rsidR="00AC76AC" w:rsidRPr="00C52F13" w:rsidDel="00693723" w:rsidRDefault="00AC76AC" w:rsidP="00104261">
            <w:pPr>
              <w:jc w:val="center"/>
              <w:rPr>
                <w:del w:id="83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627F0" w:rsidRPr="00C52F13" w:rsidDel="00693723" w:rsidRDefault="00E92554" w:rsidP="00E92554">
            <w:pPr>
              <w:rPr>
                <w:del w:id="84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mg/Kg/120 </w:t>
            </w:r>
            <w:r w:rsidR="006627F0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7C2D31" w:rsidRDefault="007C2D31" w:rsidP="007C2D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pPrChange w:id="85" w:author="Adel Khelil" w:date="2024-08-09T08:37:00Z">
                <w:pPr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2997" w:type="dxa"/>
            <w:vAlign w:val="center"/>
            <w:tcPrChange w:id="86" w:author="Adel Khelil" w:date="2024-08-09T08:34:00Z">
              <w:tcPr>
                <w:tcW w:w="2997" w:type="dxa"/>
                <w:vAlign w:val="center"/>
              </w:tcPr>
            </w:tcPrChange>
          </w:tcPr>
          <w:p w:rsidR="00693723" w:rsidRPr="00C52F13" w:rsidDel="00693723" w:rsidRDefault="00693723">
            <w:pPr>
              <w:jc w:val="center"/>
              <w:rPr>
                <w:del w:id="87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627F0" w:rsidRPr="006627F0" w:rsidRDefault="00AC7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6627F0" w:rsidRPr="006627F0" w:rsidTr="00693723">
        <w:trPr>
          <w:trHeight w:val="525"/>
          <w:jc w:val="center"/>
          <w:trPrChange w:id="88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89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Plaie</w:t>
            </w:r>
            <w:r w:rsidR="00037C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crânio-cérébrales </w:t>
            </w:r>
          </w:p>
        </w:tc>
        <w:tc>
          <w:tcPr>
            <w:tcW w:w="2693" w:type="dxa"/>
            <w:vAlign w:val="center"/>
            <w:tcPrChange w:id="9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AC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 xml:space="preserve">acide clavulanique </w:t>
            </w:r>
          </w:p>
        </w:tc>
        <w:tc>
          <w:tcPr>
            <w:tcW w:w="2174" w:type="dxa"/>
            <w:vAlign w:val="center"/>
            <w:tcPrChange w:id="91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997" w:type="dxa"/>
            <w:vAlign w:val="center"/>
            <w:tcPrChange w:id="92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toutes les 8h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48h maximum</w:t>
            </w:r>
          </w:p>
        </w:tc>
      </w:tr>
      <w:tr w:rsidR="006627F0" w:rsidRPr="006627F0" w:rsidTr="00693723">
        <w:trPr>
          <w:trHeight w:val="136"/>
          <w:jc w:val="center"/>
          <w:trPrChange w:id="93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94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95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96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97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98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99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30mg/kg/jour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48h maximum</w:t>
            </w:r>
          </w:p>
        </w:tc>
      </w:tr>
      <w:tr w:rsidR="002646F9" w:rsidRPr="006627F0" w:rsidTr="00693723">
        <w:trPr>
          <w:trHeight w:val="537"/>
          <w:jc w:val="center"/>
          <w:trPrChange w:id="100" w:author="Adel Khelil" w:date="2024-08-09T08:34:00Z">
            <w:trPr>
              <w:trHeight w:val="537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101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2646F9" w:rsidRPr="006627F0" w:rsidRDefault="002646F9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Abords stéréotaxiques</w:t>
            </w: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102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2646F9" w:rsidRPr="006627F0" w:rsidRDefault="002646F9" w:rsidP="00264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932352" w:rsidRPr="006627F0" w:rsidTr="00693723">
        <w:trPr>
          <w:trHeight w:val="537"/>
          <w:jc w:val="center"/>
          <w:trPrChange w:id="103" w:author="Adel Khelil" w:date="2024-08-09T08:34:00Z">
            <w:trPr>
              <w:trHeight w:val="537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104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7C2D31" w:rsidRDefault="00932352" w:rsidP="007C2D31">
            <w:pPr>
              <w:jc w:val="both"/>
              <w:rPr>
                <w:del w:id="105" w:author="Adel Khelil" w:date="2024-08-09T08:35:00Z"/>
                <w:rFonts w:ascii="Times New Roman" w:hAnsi="Times New Roman" w:cs="Times New Roman"/>
                <w:sz w:val="24"/>
                <w:szCs w:val="24"/>
              </w:rPr>
              <w:pPrChange w:id="106" w:author="Adel Khelil" w:date="2024-08-09T08:35:00Z">
                <w:pPr>
                  <w:spacing w:after="200" w:line="276" w:lineRule="auto"/>
                  <w:jc w:val="center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Fracture de la base du crâne </w:t>
            </w:r>
          </w:p>
          <w:p w:rsidR="007C2D31" w:rsidRDefault="00945D77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07" w:author="Adel Khelil" w:date="2024-08-09T08:3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avec rhinorrh</w:t>
            </w:r>
            <w:r w:rsidR="00037C6A">
              <w:rPr>
                <w:rFonts w:ascii="Times New Roman" w:hAnsi="Times New Roman" w:cs="Times New Roman"/>
                <w:sz w:val="24"/>
                <w:szCs w:val="24"/>
              </w:rPr>
              <w:t>ée cérébrospinale</w:t>
            </w: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108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6627F0" w:rsidRDefault="00932352" w:rsidP="00264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661320" w:rsidRDefault="0066132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3" o:spid="_x0000_s1027" type="#_x0000_t202" style="position:absolute;margin-left:97.35pt;margin-top:2.8pt;width:323.05pt;height:28.0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">
            <v:path arrowok="t"/>
            <v:textbox>
              <w:txbxContent>
                <w:p w:rsidR="00E83389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cardiaque</w:t>
                  </w:r>
                </w:p>
                <w:p w:rsidR="00E83389" w:rsidRPr="003677C7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104261" w:rsidRDefault="0010426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04261" w:rsidRPr="00885CED" w:rsidRDefault="0010426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109" w:author="Adel Khelil" w:date="2024-08-09T08:47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4094"/>
        <w:gridCol w:w="1856"/>
        <w:gridCol w:w="2267"/>
        <w:gridCol w:w="2132"/>
        <w:tblGridChange w:id="110">
          <w:tblGrid>
            <w:gridCol w:w="4094"/>
            <w:gridCol w:w="1856"/>
            <w:gridCol w:w="2094"/>
            <w:gridCol w:w="2305"/>
          </w:tblGrid>
        </w:tblGridChange>
      </w:tblGrid>
      <w:tr w:rsidR="00997952" w:rsidRPr="00997952" w:rsidTr="00234FD7">
        <w:trPr>
          <w:trHeight w:val="572"/>
          <w:jc w:val="center"/>
          <w:trPrChange w:id="111" w:author="Adel Khelil" w:date="2024-08-09T08:47:00Z">
            <w:trPr>
              <w:trHeight w:val="572"/>
              <w:jc w:val="center"/>
            </w:trPr>
          </w:trPrChange>
        </w:trPr>
        <w:tc>
          <w:tcPr>
            <w:tcW w:w="4094" w:type="dxa"/>
            <w:vAlign w:val="center"/>
            <w:tcPrChange w:id="112" w:author="Adel Khelil" w:date="2024-08-09T08:47:00Z">
              <w:tcPr>
                <w:tcW w:w="4094" w:type="dxa"/>
                <w:vAlign w:val="center"/>
              </w:tcPr>
            </w:tcPrChange>
          </w:tcPr>
          <w:p w:rsidR="00997952" w:rsidRPr="00997952" w:rsidRDefault="00997952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1856" w:type="dxa"/>
            <w:vAlign w:val="center"/>
            <w:tcPrChange w:id="113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104261" w:rsidP="00052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2267" w:type="dxa"/>
            <w:vAlign w:val="center"/>
            <w:tcPrChange w:id="114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052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132" w:type="dxa"/>
            <w:vAlign w:val="center"/>
            <w:tcPrChange w:id="115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052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997952" w:rsidRPr="00997952" w:rsidTr="00234FD7">
        <w:trPr>
          <w:jc w:val="center"/>
          <w:trPrChange w:id="116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 w:val="restart"/>
            <w:vAlign w:val="center"/>
            <w:tcPrChange w:id="117" w:author="Adel Khelil" w:date="2024-08-09T08:47:00Z">
              <w:tcPr>
                <w:tcW w:w="4094" w:type="dxa"/>
                <w:vMerge w:val="restart"/>
                <w:vAlign w:val="center"/>
              </w:tcPr>
            </w:tcPrChange>
          </w:tcPr>
          <w:p w:rsid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Chirurgie </w:t>
            </w:r>
            <w:r w:rsidR="000527BA" w:rsidRPr="00997952">
              <w:rPr>
                <w:rFonts w:ascii="Times New Roman" w:hAnsi="Times New Roman" w:cs="Times New Roman"/>
                <w:sz w:val="24"/>
                <w:szCs w:val="24"/>
              </w:rPr>
              <w:t>cardiaque</w:t>
            </w:r>
            <w:r w:rsidR="00661320">
              <w:rPr>
                <w:rFonts w:ascii="Times New Roman" w:hAnsi="Times New Roman" w:cs="Times New Roman"/>
                <w:sz w:val="24"/>
                <w:szCs w:val="24"/>
              </w:rPr>
              <w:t xml:space="preserve"> incluant la chirurgie coronaire et valvulaire</w:t>
            </w:r>
          </w:p>
          <w:p w:rsidR="00661320" w:rsidRDefault="00661320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20" w:rsidRPr="00997952" w:rsidRDefault="00661320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17">
              <w:rPr>
                <w:rFonts w:ascii="Times New Roman" w:hAnsi="Times New Roman" w:cs="Times New Roman"/>
              </w:rPr>
              <w:t>TRANSPLANTATION CARDIAQUE**</w:t>
            </w:r>
          </w:p>
        </w:tc>
        <w:tc>
          <w:tcPr>
            <w:tcW w:w="1856" w:type="dxa"/>
            <w:vAlign w:val="center"/>
            <w:tcPrChange w:id="118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267" w:type="dxa"/>
            <w:vAlign w:val="center"/>
            <w:tcPrChange w:id="119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2 g IV lente + 1g</w:t>
            </w:r>
          </w:p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au priming</w:t>
            </w:r>
          </w:p>
        </w:tc>
        <w:tc>
          <w:tcPr>
            <w:tcW w:w="2132" w:type="dxa"/>
            <w:vAlign w:val="center"/>
            <w:tcPrChange w:id="120" w:author="Adel Khelil" w:date="2024-08-09T08:47:00Z">
              <w:tcPr>
                <w:tcW w:w="2305" w:type="dxa"/>
                <w:vAlign w:val="center"/>
              </w:tcPr>
            </w:tcPrChange>
          </w:tcPr>
          <w:p w:rsidR="007C2D31" w:rsidRDefault="000527B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21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 à la 4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éme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heure</w:t>
            </w:r>
          </w:p>
          <w:p w:rsidR="007C2D31" w:rsidRDefault="000527B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22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del w:id="123" w:author="Adel Khelil" w:date="2024-08-09T08:42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P</w:delText>
              </w:r>
            </w:del>
            <w:ins w:id="124" w:author="Adel Khelil" w:date="2024-08-09T08:42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</w:ins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eropératoire</w:t>
            </w:r>
            <w:del w:id="125" w:author="Ahlem Gzara" w:date="2025-07-08T09:16:00Z">
              <w:r w:rsidR="00997952" w:rsidRPr="00997952" w:rsidDel="002346A7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</w:tc>
      </w:tr>
      <w:tr w:rsidR="00997952" w:rsidRPr="00997952" w:rsidTr="00234FD7">
        <w:trPr>
          <w:jc w:val="center"/>
          <w:trPrChange w:id="126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27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997952" w:rsidRP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28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267" w:type="dxa"/>
            <w:vAlign w:val="center"/>
            <w:tcPrChange w:id="129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1.5 g IV lente + 0.75g</w:t>
            </w:r>
          </w:p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au priming</w:t>
            </w:r>
          </w:p>
        </w:tc>
        <w:tc>
          <w:tcPr>
            <w:tcW w:w="2132" w:type="dxa"/>
            <w:vAlign w:val="center"/>
            <w:tcPrChange w:id="130" w:author="Adel Khelil" w:date="2024-08-09T08:47:00Z">
              <w:tcPr>
                <w:tcW w:w="2305" w:type="dxa"/>
                <w:vAlign w:val="center"/>
              </w:tcPr>
            </w:tcPrChange>
          </w:tcPr>
          <w:p w:rsidR="007C2D31" w:rsidRDefault="005370C8" w:rsidP="007C2D31">
            <w:pPr>
              <w:rPr>
                <w:del w:id="131" w:author="Adel Khelil" w:date="2024-08-09T08:42:00Z"/>
                <w:rFonts w:ascii="Times New Roman" w:hAnsi="Times New Roman" w:cs="Times New Roman"/>
                <w:sz w:val="24"/>
                <w:szCs w:val="24"/>
              </w:rPr>
              <w:pPrChange w:id="132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réinjection de 0.75 g</w:t>
            </w:r>
            <w:ins w:id="133" w:author="Adel Khelil" w:date="2024-08-09T08:42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ins>
            <w:ins w:id="134" w:author="Adel Khelil" w:date="2024-08-09T08:46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 xml:space="preserve"> 2 h en </w:t>
              </w:r>
            </w:ins>
            <w:del w:id="135" w:author="Adel Khelil" w:date="2024-08-09T08:42:00Z"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toutes les </w:delText>
              </w:r>
            </w:del>
            <w:del w:id="136" w:author="Adel Khelil" w:date="2024-08-09T08:46:00Z"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2 h</w:delText>
              </w:r>
            </w:del>
          </w:p>
          <w:p w:rsidR="007C2D31" w:rsidRDefault="00945D77" w:rsidP="007C2D31">
            <w:pPr>
              <w:rPr>
                <w:rFonts w:ascii="Times New Roman" w:hAnsi="Times New Roman" w:cs="Times New Roman"/>
                <w:sz w:val="24"/>
                <w:szCs w:val="24"/>
              </w:rPr>
              <w:pPrChange w:id="137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del w:id="138" w:author="Adel Khelil" w:date="2024-08-09T08:42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E</w:delText>
              </w:r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n</w:delText>
              </w:r>
            </w:del>
            <w:r w:rsidR="000527BA" w:rsidRPr="00997952">
              <w:rPr>
                <w:rFonts w:ascii="Times New Roman" w:hAnsi="Times New Roman" w:cs="Times New Roman"/>
                <w:sz w:val="24"/>
                <w:szCs w:val="24"/>
              </w:rPr>
              <w:t>peropératoire</w:t>
            </w:r>
          </w:p>
        </w:tc>
      </w:tr>
      <w:tr w:rsidR="00997952" w:rsidRPr="00997952" w:rsidTr="00234FD7">
        <w:trPr>
          <w:jc w:val="center"/>
          <w:trPrChange w:id="139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40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997952" w:rsidRP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41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7C2D31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142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0527BA"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43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BC0C53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Align w:val="center"/>
            <w:tcPrChange w:id="144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997952" w:rsidRPr="00997952" w:rsidTr="00234FD7">
        <w:trPr>
          <w:jc w:val="center"/>
          <w:trPrChange w:id="145" w:author="Adel Khelil" w:date="2024-08-09T08:47:00Z">
            <w:trPr>
              <w:jc w:val="center"/>
            </w:trPr>
          </w:trPrChange>
        </w:trPr>
        <w:tc>
          <w:tcPr>
            <w:tcW w:w="4094" w:type="dxa"/>
            <w:vAlign w:val="center"/>
            <w:tcPrChange w:id="146" w:author="Adel Khelil" w:date="2024-08-09T08:47:00Z">
              <w:tcPr>
                <w:tcW w:w="4094" w:type="dxa"/>
                <w:vAlign w:val="center"/>
              </w:tcPr>
            </w:tcPrChange>
          </w:tcPr>
          <w:p w:rsidR="005370C8" w:rsidRDefault="005370C8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952" w:rsidDel="00234FD7" w:rsidRDefault="000527BA" w:rsidP="00104261">
            <w:pPr>
              <w:rPr>
                <w:del w:id="147" w:author="Adel Khelil" w:date="2024-08-09T08:42:00Z"/>
                <w:rFonts w:asciiTheme="minorEastAsia" w:hAnsiTheme="minorEastAsia" w:cstheme="minorEastAsia"/>
                <w:sz w:val="20"/>
                <w:szCs w:val="20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Alternative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del w:id="148" w:author="Ahlem Gzara" w:date="2025-07-08T08:48:00Z">
              <w:r w:rsidR="006261A0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en </w:delText>
              </w:r>
            </w:del>
            <w:r w:rsidR="006261A0">
              <w:rPr>
                <w:rFonts w:ascii="Times New Roman" w:hAnsi="Times New Roman" w:cs="Times New Roman"/>
                <w:sz w:val="24"/>
                <w:szCs w:val="24"/>
              </w:rPr>
              <w:t xml:space="preserve">cas de ré 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intervention</w:t>
            </w:r>
          </w:p>
          <w:p w:rsidR="005370C8" w:rsidRPr="00997952" w:rsidRDefault="00537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49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0527BA"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50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BC0C53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Align w:val="center"/>
            <w:tcPrChange w:id="151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250BE2" w:rsidRPr="00997952" w:rsidTr="00234FD7">
        <w:trPr>
          <w:jc w:val="center"/>
          <w:trPrChange w:id="152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 w:val="restart"/>
            <w:vAlign w:val="center"/>
            <w:tcPrChange w:id="153" w:author="Adel Khelil" w:date="2024-08-09T08:47:00Z">
              <w:tcPr>
                <w:tcW w:w="4094" w:type="dxa"/>
                <w:vMerge w:val="restart"/>
                <w:vAlign w:val="center"/>
              </w:tcPr>
            </w:tcPrChange>
          </w:tcPr>
          <w:p w:rsidR="00250BE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Mise en place d’un stimulateur cardiaque</w:t>
            </w:r>
          </w:p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Geste endocavitaire</w:t>
            </w:r>
          </w:p>
        </w:tc>
        <w:tc>
          <w:tcPr>
            <w:tcW w:w="1856" w:type="dxa"/>
            <w:vAlign w:val="center"/>
            <w:tcPrChange w:id="154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267" w:type="dxa"/>
            <w:vAlign w:val="center"/>
            <w:tcPrChange w:id="155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2 g IV lente </w:t>
            </w:r>
          </w:p>
        </w:tc>
        <w:tc>
          <w:tcPr>
            <w:tcW w:w="2132" w:type="dxa"/>
            <w:vMerge w:val="restart"/>
            <w:vAlign w:val="center"/>
            <w:tcPrChange w:id="156" w:author="Adel Khelil" w:date="2024-08-09T08:47:00Z">
              <w:tcPr>
                <w:tcW w:w="2305" w:type="dxa"/>
                <w:vMerge w:val="restart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250BE2" w:rsidRPr="00997952" w:rsidTr="00234FD7">
        <w:trPr>
          <w:jc w:val="center"/>
          <w:trPrChange w:id="157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58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59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267" w:type="dxa"/>
            <w:vAlign w:val="center"/>
            <w:tcPrChange w:id="160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ins w:id="161" w:author="Adel Khelil" w:date="2024-08-09T08:43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</w:ins>
            <w:del w:id="162" w:author="Adel Khelil" w:date="2024-08-09T08:43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5 g IV lente </w:t>
            </w:r>
          </w:p>
        </w:tc>
        <w:tc>
          <w:tcPr>
            <w:tcW w:w="2132" w:type="dxa"/>
            <w:vMerge/>
            <w:vAlign w:val="center"/>
            <w:tcPrChange w:id="163" w:author="Adel Khelil" w:date="2024-08-09T08:47:00Z">
              <w:tcPr>
                <w:tcW w:w="2305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BE2" w:rsidRPr="00997952" w:rsidTr="00234FD7">
        <w:trPr>
          <w:jc w:val="center"/>
          <w:trPrChange w:id="164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65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66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7C2D31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167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250BE2" w:rsidRPr="00997952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250BE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68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Merge/>
            <w:vAlign w:val="center"/>
            <w:tcPrChange w:id="169" w:author="Adel Khelil" w:date="2024-08-09T08:47:00Z">
              <w:tcPr>
                <w:tcW w:w="2305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352" w:rsidRPr="00997952" w:rsidTr="00250BE2">
        <w:trPr>
          <w:jc w:val="center"/>
        </w:trPr>
        <w:tc>
          <w:tcPr>
            <w:tcW w:w="4094" w:type="dxa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Drainage péricardique </w:t>
            </w:r>
          </w:p>
          <w:p w:rsidR="00932352" w:rsidRPr="009979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Dilatation coronaire </w:t>
            </w: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+/- stent</w:t>
            </w:r>
          </w:p>
        </w:tc>
        <w:tc>
          <w:tcPr>
            <w:tcW w:w="6255" w:type="dxa"/>
            <w:gridSpan w:val="3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932352" w:rsidRPr="00997952" w:rsidTr="00250BE2">
        <w:trPr>
          <w:jc w:val="center"/>
        </w:trPr>
        <w:tc>
          <w:tcPr>
            <w:tcW w:w="4094" w:type="dxa"/>
            <w:shd w:val="clear" w:color="auto" w:fill="D9D9D9" w:themeFill="background1" w:themeFillShade="D9"/>
            <w:vAlign w:val="center"/>
          </w:tcPr>
          <w:p w:rsidR="0074777A" w:rsidRPr="0074777A" w:rsidRDefault="0074777A" w:rsidP="00104261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9323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ECMO</w:t>
            </w:r>
            <w:del w:id="170" w:author="Adel Khelil" w:date="2024-08-09T08:43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...</w:delText>
              </w:r>
            </w:del>
          </w:p>
          <w:p w:rsidR="0074777A" w:rsidRPr="0074777A" w:rsidRDefault="0074777A" w:rsidP="00104261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6255" w:type="dxa"/>
            <w:gridSpan w:val="3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DF2250" w:rsidRPr="00885CED" w:rsidRDefault="00DF2250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320" w:rsidRDefault="00661320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Pr="00B04F35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7C2D31">
        <w:rPr>
          <w:noProof/>
        </w:rPr>
        <w:lastRenderedPageBreak/>
        <w:pict>
          <v:shape id="Text Box 6" o:spid="_x0000_s1028" type="#_x0000_t202" style="position:absolute;margin-left:111.95pt;margin-top:.05pt;width:317.25pt;height:30.5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">
            <v:path arrowok="t"/>
            <v:textbox style="mso-next-textbox:#Text Box 6">
              <w:txbxContent>
                <w:p w:rsidR="00E83389" w:rsidRDefault="00E83389" w:rsidP="005370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vasculaire</w:t>
                  </w:r>
                </w:p>
                <w:p w:rsidR="00E83389" w:rsidRPr="003677C7" w:rsidRDefault="00E83389" w:rsidP="005370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Pr="00B04F3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5370C8" w:rsidRPr="00B04F35" w:rsidRDefault="005370C8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Grilledutableau"/>
        <w:tblW w:w="10574" w:type="dxa"/>
        <w:jc w:val="center"/>
        <w:tblLook w:val="04A0"/>
        <w:tblPrChange w:id="171" w:author="Adel Khelil" w:date="2024-08-09T08:53:00Z">
          <w:tblPr>
            <w:tblStyle w:val="Grilledutableau"/>
            <w:tblW w:w="10574" w:type="dxa"/>
            <w:jc w:val="center"/>
            <w:tblLook w:val="04A0"/>
          </w:tblPr>
        </w:tblPrChange>
      </w:tblPr>
      <w:tblGrid>
        <w:gridCol w:w="3397"/>
        <w:gridCol w:w="2694"/>
        <w:gridCol w:w="2145"/>
        <w:gridCol w:w="2338"/>
        <w:tblGridChange w:id="172">
          <w:tblGrid>
            <w:gridCol w:w="3846"/>
            <w:gridCol w:w="2462"/>
            <w:gridCol w:w="1928"/>
            <w:gridCol w:w="2338"/>
          </w:tblGrid>
        </w:tblGridChange>
      </w:tblGrid>
      <w:tr w:rsidR="006261A0" w:rsidRPr="006261A0" w:rsidTr="00C42A99">
        <w:trPr>
          <w:jc w:val="center"/>
          <w:trPrChange w:id="173" w:author="Adel Khelil" w:date="2024-08-09T08:53:00Z">
            <w:trPr>
              <w:jc w:val="center"/>
            </w:trPr>
          </w:trPrChange>
        </w:trPr>
        <w:tc>
          <w:tcPr>
            <w:tcW w:w="3397" w:type="dxa"/>
            <w:vAlign w:val="center"/>
            <w:tcPrChange w:id="174" w:author="Adel Khelil" w:date="2024-08-09T08:53:00Z">
              <w:tcPr>
                <w:tcW w:w="3846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5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6261A0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694" w:type="dxa"/>
            <w:vAlign w:val="center"/>
            <w:tcPrChange w:id="176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7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5370C8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2145" w:type="dxa"/>
            <w:vAlign w:val="center"/>
            <w:tcPrChange w:id="178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9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6261A0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338" w:type="dxa"/>
            <w:vAlign w:val="center"/>
            <w:tcPrChange w:id="180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81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370C8" w:rsidRPr="006261A0" w:rsidRDefault="009051C3" w:rsidP="005370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Posologieet durée</w:t>
            </w:r>
          </w:p>
        </w:tc>
      </w:tr>
      <w:tr w:rsidR="006261A0" w:rsidRPr="006261A0" w:rsidTr="00C42A99">
        <w:trPr>
          <w:trHeight w:val="568"/>
          <w:jc w:val="center"/>
          <w:trPrChange w:id="182" w:author="Adel Khelil" w:date="2024-08-09T08:53:00Z">
            <w:trPr>
              <w:trHeight w:val="56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183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Chirurgie de l’aorte, des artères des membres inférieurs, des troncs supra-</w:t>
            </w:r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aortiques</w:t>
            </w:r>
            <w:del w:id="184" w:author="Ahlem Gzara" w:date="2025-07-08T08:49:00Z">
              <w:r w:rsidRPr="006261A0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Endo</w:t>
            </w:r>
            <w:r w:rsidR="009051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prothèse artérielle</w:t>
            </w:r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185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45" w:type="dxa"/>
            <w:vAlign w:val="center"/>
            <w:tcPrChange w:id="186" w:author="Adel Khelil" w:date="2024-08-09T08:53:00Z">
              <w:tcPr>
                <w:tcW w:w="1928" w:type="dxa"/>
                <w:vAlign w:val="center"/>
              </w:tcPr>
            </w:tcPrChange>
          </w:tcPr>
          <w:p w:rsidR="00B3505C" w:rsidDel="00234FD7" w:rsidRDefault="00B3505C" w:rsidP="005370C8">
            <w:pPr>
              <w:jc w:val="center"/>
              <w:rPr>
                <w:del w:id="187" w:author="Adel Khelil" w:date="2024-08-09T08:45:00Z"/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Del="00234FD7" w:rsidRDefault="006261A0" w:rsidP="005370C8">
            <w:pPr>
              <w:jc w:val="center"/>
              <w:rPr>
                <w:del w:id="188" w:author="Adel Khelil" w:date="2024-08-09T08:45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6261A0" w:rsidRPr="006261A0" w:rsidRDefault="00626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  <w:tcPrChange w:id="189" w:author="Adel Khelil" w:date="2024-08-09T08:53:00Z">
              <w:tcPr>
                <w:tcW w:w="2338" w:type="dxa"/>
                <w:vAlign w:val="center"/>
              </w:tcPr>
            </w:tcPrChange>
          </w:tcPr>
          <w:p w:rsidR="007C2D31" w:rsidRDefault="006261A0" w:rsidP="007C2D31">
            <w:pPr>
              <w:jc w:val="center"/>
              <w:rPr>
                <w:ins w:id="190" w:author="Adel Khelil" w:date="2024-08-09T08:50:00Z"/>
                <w:rFonts w:ascii="Times New Roman" w:hAnsi="Times New Roman" w:cs="Times New Roman"/>
                <w:sz w:val="24"/>
                <w:szCs w:val="24"/>
              </w:rPr>
              <w:pPrChange w:id="191" w:author="Adel Khelil" w:date="2024-08-09T08:5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both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6261A0" w:rsidP="007C2D31">
            <w:pPr>
              <w:jc w:val="both"/>
              <w:rPr>
                <w:del w:id="192" w:author="Adel Khelil" w:date="2024-08-09T08:45:00Z"/>
                <w:rFonts w:ascii="Times New Roman" w:hAnsi="Times New Roman" w:cs="Times New Roman"/>
                <w:sz w:val="24"/>
                <w:szCs w:val="24"/>
              </w:rPr>
              <w:pPrChange w:id="193" w:author="Adel Khelil" w:date="2024-08-09T08:51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(sidurée &gt; 4 h,</w:t>
            </w:r>
          </w:p>
          <w:p w:rsidR="007C2D31" w:rsidRDefault="006261A0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94" w:author="Adel Khelil" w:date="2024-08-09T08:51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réinjecter 1 g)</w:t>
            </w:r>
          </w:p>
        </w:tc>
      </w:tr>
      <w:tr w:rsidR="006261A0" w:rsidRPr="006261A0" w:rsidTr="00C42A99">
        <w:trPr>
          <w:jc w:val="center"/>
          <w:trPrChange w:id="195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196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197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45" w:type="dxa"/>
            <w:vAlign w:val="center"/>
            <w:tcPrChange w:id="198" w:author="Adel Khelil" w:date="2024-08-09T08:53:00Z">
              <w:tcPr>
                <w:tcW w:w="1928" w:type="dxa"/>
                <w:vAlign w:val="center"/>
              </w:tcPr>
            </w:tcPrChange>
          </w:tcPr>
          <w:p w:rsidR="00B3505C" w:rsidRDefault="00B3505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RDefault="00B3602F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5 g IV lente</w:t>
            </w:r>
          </w:p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  <w:tcPrChange w:id="199" w:author="Adel Khelil" w:date="2024-08-09T08:53:00Z">
              <w:tcPr>
                <w:tcW w:w="2338" w:type="dxa"/>
                <w:vAlign w:val="center"/>
              </w:tcPr>
            </w:tcPrChange>
          </w:tcPr>
          <w:p w:rsidR="00C42A99" w:rsidRDefault="006261A0" w:rsidP="005370C8">
            <w:pPr>
              <w:jc w:val="center"/>
              <w:rPr>
                <w:ins w:id="200" w:author="Adel Khelil" w:date="2024-08-09T08:50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Dose unique </w:t>
            </w:r>
          </w:p>
          <w:p w:rsidR="007C2D31" w:rsidRDefault="006261A0" w:rsidP="007C2D31">
            <w:pPr>
              <w:jc w:val="both"/>
              <w:rPr>
                <w:del w:id="201" w:author="Adel Khelil" w:date="2024-08-09T08:51:00Z"/>
                <w:rFonts w:ascii="Times New Roman" w:hAnsi="Times New Roman" w:cs="Times New Roman"/>
                <w:sz w:val="24"/>
                <w:szCs w:val="24"/>
              </w:rPr>
              <w:pPrChange w:id="202" w:author="Adel Khelil" w:date="2024-08-09T08:51:00Z">
                <w:pPr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(sidurée &gt; 2 h,</w:t>
            </w:r>
          </w:p>
          <w:p w:rsidR="007C2D31" w:rsidRDefault="00B3602F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203" w:author="Adel Khelil" w:date="2024-08-09T08:51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réinjecter 0,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75 g)</w:t>
            </w:r>
          </w:p>
        </w:tc>
      </w:tr>
      <w:tr w:rsidR="006261A0" w:rsidRPr="006261A0" w:rsidTr="00C42A99">
        <w:trPr>
          <w:jc w:val="center"/>
          <w:trPrChange w:id="204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05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06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Del="00C42A99" w:rsidRDefault="007C2D31">
            <w:pPr>
              <w:rPr>
                <w:del w:id="207" w:author="Adel Khelil" w:date="2024-08-09T08:53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08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6261A0" w:rsidRPr="006261A0" w:rsidRDefault="00626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9051C3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09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Align w:val="center"/>
            <w:tcPrChange w:id="210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261A0" w:rsidRPr="006261A0" w:rsidTr="00C42A99">
        <w:trPr>
          <w:jc w:val="center"/>
          <w:trPrChange w:id="211" w:author="Adel Khelil" w:date="2024-08-09T08:53:00Z">
            <w:trPr>
              <w:jc w:val="center"/>
            </w:trPr>
          </w:trPrChange>
        </w:trPr>
        <w:tc>
          <w:tcPr>
            <w:tcW w:w="3397" w:type="dxa"/>
            <w:vAlign w:val="center"/>
            <w:tcPrChange w:id="212" w:author="Adel Khelil" w:date="2024-08-09T08:53:00Z">
              <w:tcPr>
                <w:tcW w:w="3846" w:type="dxa"/>
                <w:vAlign w:val="center"/>
              </w:tcPr>
            </w:tcPrChange>
          </w:tcPr>
          <w:p w:rsidR="005370C8" w:rsidRPr="005370C8" w:rsidRDefault="005370C8" w:rsidP="00FC7D3E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6261A0" w:rsidRDefault="006261A0" w:rsidP="00FC7D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Alternative en cas de ré-intervention</w:t>
            </w:r>
          </w:p>
          <w:p w:rsidR="005370C8" w:rsidRPr="00932352" w:rsidRDefault="005370C8" w:rsidP="00FC7D3E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694" w:type="dxa"/>
            <w:vAlign w:val="center"/>
            <w:tcPrChange w:id="213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9051C3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14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Align w:val="center"/>
            <w:tcPrChange w:id="215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7E351C" w:rsidRPr="006261A0" w:rsidTr="00C42A99">
        <w:trPr>
          <w:trHeight w:val="708"/>
          <w:jc w:val="center"/>
          <w:trPrChange w:id="216" w:author="Adel Khelil" w:date="2024-08-09T08:53:00Z">
            <w:trPr>
              <w:trHeight w:val="70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17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Dilatation avec ou sans stent</w:t>
            </w:r>
          </w:p>
        </w:tc>
        <w:tc>
          <w:tcPr>
            <w:tcW w:w="2694" w:type="dxa"/>
            <w:vAlign w:val="center"/>
            <w:tcPrChange w:id="218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45" w:type="dxa"/>
            <w:vAlign w:val="center"/>
            <w:tcPrChange w:id="219" w:author="Adel Khelil" w:date="2024-08-09T08:53:00Z">
              <w:tcPr>
                <w:tcW w:w="1928" w:type="dxa"/>
                <w:vAlign w:val="center"/>
              </w:tcPr>
            </w:tcPrChange>
          </w:tcPr>
          <w:p w:rsidR="007C2D31" w:rsidRDefault="007C2D31" w:rsidP="007C2D31">
            <w:pPr>
              <w:rPr>
                <w:del w:id="220" w:author="Adel Khelil" w:date="2024-08-09T08:54:00Z"/>
                <w:rFonts w:ascii="Times New Roman" w:hAnsi="Times New Roman" w:cs="Times New Roman"/>
                <w:sz w:val="24"/>
                <w:szCs w:val="24"/>
              </w:rPr>
              <w:pPrChange w:id="221" w:author="Adel Khelil" w:date="2024-08-09T08:54:00Z">
                <w:pPr>
                  <w:spacing w:after="200" w:line="276" w:lineRule="auto"/>
                  <w:jc w:val="center"/>
                </w:pPr>
              </w:pPrChange>
            </w:pPr>
          </w:p>
          <w:p w:rsidR="007E351C" w:rsidRPr="006261A0" w:rsidDel="00C42A99" w:rsidRDefault="007E351C" w:rsidP="007E351C">
            <w:pPr>
              <w:jc w:val="center"/>
              <w:rPr>
                <w:del w:id="222" w:author="Adel Khelil" w:date="2024-08-09T08:54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7E351C" w:rsidRPr="006261A0" w:rsidRDefault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Merge w:val="restart"/>
            <w:vAlign w:val="center"/>
            <w:tcPrChange w:id="223" w:author="Adel Khelil" w:date="2024-08-09T08:53:00Z">
              <w:tcPr>
                <w:tcW w:w="2338" w:type="dxa"/>
                <w:vMerge w:val="restart"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7E351C" w:rsidRPr="006261A0" w:rsidTr="00C42A99">
        <w:trPr>
          <w:trHeight w:val="719"/>
          <w:jc w:val="center"/>
          <w:trPrChange w:id="224" w:author="Adel Khelil" w:date="2024-08-09T08:53:00Z">
            <w:trPr>
              <w:trHeight w:val="719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25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26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45" w:type="dxa"/>
            <w:vAlign w:val="center"/>
            <w:tcPrChange w:id="227" w:author="Adel Khelil" w:date="2024-08-09T08:53:00Z">
              <w:tcPr>
                <w:tcW w:w="1928" w:type="dxa"/>
                <w:vAlign w:val="center"/>
              </w:tcPr>
            </w:tcPrChange>
          </w:tcPr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5 g IV lente</w:t>
            </w:r>
          </w:p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Merge/>
            <w:vAlign w:val="center"/>
            <w:tcPrChange w:id="228" w:author="Adel Khelil" w:date="2024-08-09T08:53:00Z">
              <w:tcPr>
                <w:tcW w:w="2338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1C" w:rsidRPr="006261A0" w:rsidTr="00C42A99">
        <w:trPr>
          <w:jc w:val="center"/>
          <w:trPrChange w:id="229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30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31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Pr="006261A0" w:rsidDel="00C42A99" w:rsidRDefault="007C2D31">
            <w:pPr>
              <w:rPr>
                <w:del w:id="232" w:author="Adel Khelil" w:date="2024-08-09T08:53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33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7E351C" w:rsidRPr="006261A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7E351C" w:rsidRDefault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34" w:author="Adel Khelil" w:date="2024-08-09T08:53:00Z">
              <w:tcPr>
                <w:tcW w:w="1928" w:type="dxa"/>
                <w:vAlign w:val="center"/>
              </w:tcPr>
            </w:tcPrChange>
          </w:tcPr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Merge/>
            <w:vAlign w:val="center"/>
            <w:tcPrChange w:id="235" w:author="Adel Khelil" w:date="2024-08-09T08:53:00Z">
              <w:tcPr>
                <w:tcW w:w="2338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352" w:rsidRPr="006261A0" w:rsidTr="00C42A99">
        <w:trPr>
          <w:jc w:val="center"/>
          <w:trPrChange w:id="236" w:author="Adel Khelil" w:date="2024-08-09T08:53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237" w:author="Adel Khelil" w:date="2024-08-09T08:53:00Z">
              <w:tcPr>
                <w:tcW w:w="3846" w:type="dxa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932352" w:rsidRDefault="00932352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932352" w:rsidRDefault="00932352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Chirurgie carotidienne </w:t>
            </w:r>
          </w:p>
          <w:p w:rsidR="00932352" w:rsidRPr="00932352" w:rsidRDefault="00932352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177" w:type="dxa"/>
            <w:gridSpan w:val="3"/>
            <w:shd w:val="clear" w:color="auto" w:fill="D9D9D9" w:themeFill="background1" w:themeFillShade="D9"/>
            <w:vAlign w:val="center"/>
            <w:tcPrChange w:id="238" w:author="Adel Khelil" w:date="2024-08-09T08:53:00Z">
              <w:tcPr>
                <w:tcW w:w="6728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6261A0" w:rsidRDefault="00932352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6261A0" w:rsidRPr="006261A0" w:rsidTr="00C42A99">
        <w:trPr>
          <w:trHeight w:val="743"/>
          <w:jc w:val="center"/>
          <w:trPrChange w:id="239" w:author="Adel Khelil" w:date="2024-08-09T08:53:00Z">
            <w:trPr>
              <w:trHeight w:val="743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40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6261A0" w:rsidRPr="006261A0" w:rsidRDefault="009051C3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Amputation de m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embre </w:t>
            </w:r>
          </w:p>
        </w:tc>
        <w:tc>
          <w:tcPr>
            <w:tcW w:w="2694" w:type="dxa"/>
            <w:vAlign w:val="center"/>
            <w:tcPrChange w:id="241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9051C3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242" w:author="Adel Khelil" w:date="2024-08-09T08:53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243" w:author="Adel Khelil" w:date="2024-08-09T08:53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cide clavulanique</w:t>
            </w:r>
          </w:p>
        </w:tc>
        <w:tc>
          <w:tcPr>
            <w:tcW w:w="2145" w:type="dxa"/>
            <w:vAlign w:val="center"/>
            <w:tcPrChange w:id="244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338" w:type="dxa"/>
            <w:vAlign w:val="center"/>
            <w:tcPrChange w:id="245" w:author="Adel Khelil" w:date="2024-08-09T08:53:00Z">
              <w:tcPr>
                <w:tcW w:w="2338" w:type="dxa"/>
                <w:vAlign w:val="center"/>
              </w:tcPr>
            </w:tcPrChange>
          </w:tcPr>
          <w:p w:rsidR="00554B5B" w:rsidRDefault="00554B5B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 /6 h</w:t>
            </w:r>
            <w:del w:id="246" w:author="Adel Khelil" w:date="2024-08-09T08:51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eures </w:delText>
              </w:r>
            </w:del>
          </w:p>
          <w:p w:rsidR="006261A0" w:rsidRPr="006261A0" w:rsidRDefault="00966D5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47" w:author="Adel Khelil" w:date="2024-08-09T08:52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P</w:delText>
              </w:r>
            </w:del>
            <w:ins w:id="248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</w:ins>
            <w:r w:rsidR="00554B5B">
              <w:rPr>
                <w:rFonts w:ascii="Times New Roman" w:hAnsi="Times New Roman" w:cs="Times New Roman"/>
                <w:sz w:val="24"/>
                <w:szCs w:val="24"/>
              </w:rPr>
              <w:t>endant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48 h</w:t>
            </w:r>
            <w:del w:id="249" w:author="Adel Khelil" w:date="2024-08-09T08:51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eures</w:delText>
              </w:r>
            </w:del>
          </w:p>
        </w:tc>
      </w:tr>
      <w:tr w:rsidR="006261A0" w:rsidRPr="006261A0" w:rsidTr="00C42A99">
        <w:trPr>
          <w:trHeight w:val="1418"/>
          <w:jc w:val="center"/>
          <w:trPrChange w:id="250" w:author="Adel Khelil" w:date="2024-08-09T08:53:00Z">
            <w:trPr>
              <w:trHeight w:val="1418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51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52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9051C3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77A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  <w:del w:id="253" w:author="Adel Khelil" w:date="2024-08-09T08:52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c</w:delText>
              </w:r>
            </w:del>
            <w:ins w:id="254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C</w:t>
              </w:r>
            </w:ins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lindamycine</w:t>
            </w:r>
          </w:p>
          <w:p w:rsidR="009051C3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255" w:author="Adel Khelil" w:date="2024-08-09T08:52:00Z">
              <w:r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g</w:delText>
              </w:r>
            </w:del>
            <w:ins w:id="256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G</w:t>
              </w:r>
            </w:ins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entamicine</w:t>
            </w:r>
          </w:p>
        </w:tc>
        <w:tc>
          <w:tcPr>
            <w:tcW w:w="2145" w:type="dxa"/>
            <w:vAlign w:val="center"/>
            <w:tcPrChange w:id="257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00 mg IV lente</w:t>
            </w:r>
          </w:p>
          <w:p w:rsidR="009051C3" w:rsidRDefault="009051C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RDefault="00897A3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/Kg/j</w:t>
            </w:r>
          </w:p>
        </w:tc>
        <w:tc>
          <w:tcPr>
            <w:tcW w:w="2338" w:type="dxa"/>
            <w:vAlign w:val="center"/>
            <w:tcPrChange w:id="258" w:author="Adel Khelil" w:date="2024-08-09T08:53:00Z">
              <w:tcPr>
                <w:tcW w:w="2338" w:type="dxa"/>
                <w:vAlign w:val="center"/>
              </w:tcPr>
            </w:tcPrChange>
          </w:tcPr>
          <w:p w:rsidR="0074777A" w:rsidRDefault="0074777A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2A99" w:rsidRDefault="009051C3" w:rsidP="005370C8">
            <w:pPr>
              <w:jc w:val="center"/>
              <w:rPr>
                <w:ins w:id="259" w:author="Adel Khelil" w:date="2024-08-09T08:52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600mg/6h</w:t>
            </w:r>
          </w:p>
          <w:p w:rsidR="006261A0" w:rsidRPr="0074777A" w:rsidRDefault="00C42A99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ins w:id="260" w:author="Adel Khelil" w:date="2024-08-09T08:52:00Z"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pendant </w:t>
              </w:r>
            </w:ins>
            <w:del w:id="261" w:author="Adel Khelil" w:date="2024-08-09T08:52:00Z">
              <w:r w:rsidR="009051C3" w:rsidRPr="0074777A" w:rsidDel="00C42A9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 xml:space="preserve"> p</w:delText>
              </w:r>
              <w:r w:rsidR="00554B5B" w:rsidRPr="0074777A" w:rsidDel="00C42A9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dt</w:delText>
              </w:r>
            </w:del>
            <w:r w:rsidR="006261A0"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h</w:t>
            </w:r>
          </w:p>
          <w:p w:rsidR="009051C3" w:rsidRPr="0074777A" w:rsidDel="00C42A99" w:rsidRDefault="009051C3" w:rsidP="005370C8">
            <w:pPr>
              <w:jc w:val="center"/>
              <w:rPr>
                <w:del w:id="262" w:author="Adel Khelil" w:date="2024-08-09T08:52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261A0" w:rsidRPr="0074777A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Réinjecter 5mg/kg</w:t>
            </w:r>
          </w:p>
          <w:p w:rsidR="006261A0" w:rsidRPr="006261A0" w:rsidRDefault="009051C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à la 24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éme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del w:id="263" w:author="Adel Khelil" w:date="2024-08-09T08:52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eure</w:delText>
              </w:r>
            </w:del>
          </w:p>
        </w:tc>
      </w:tr>
      <w:tr w:rsidR="0074777A" w:rsidRPr="006261A0" w:rsidTr="00C42A99">
        <w:trPr>
          <w:jc w:val="center"/>
          <w:trPrChange w:id="264" w:author="Adel Khelil" w:date="2024-08-09T08:53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265" w:author="Adel Khelil" w:date="2024-08-09T08:53:00Z">
              <w:tcPr>
                <w:tcW w:w="3846" w:type="dxa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74777A" w:rsidRDefault="0074777A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74777A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Chirurgie veineuse</w:t>
            </w:r>
          </w:p>
          <w:p w:rsidR="0074777A" w:rsidRPr="0074777A" w:rsidRDefault="0074777A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177" w:type="dxa"/>
            <w:gridSpan w:val="3"/>
            <w:shd w:val="clear" w:color="auto" w:fill="D9D9D9" w:themeFill="background1" w:themeFillShade="D9"/>
            <w:vAlign w:val="center"/>
            <w:tcPrChange w:id="266" w:author="Adel Khelil" w:date="2024-08-09T08:53:00Z">
              <w:tcPr>
                <w:tcW w:w="6728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6261A0" w:rsidRDefault="0074777A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FD435A" w:rsidRPr="00885CED" w:rsidRDefault="00FD435A" w:rsidP="00002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42A99" w:rsidRDefault="00C42A99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ins w:id="267" w:author="Adel Khelil" w:date="2024-08-09T08:55:00Z"/>
          <w:rFonts w:ascii="Times New Roman" w:hAnsi="Times New Roman" w:cs="Times New Roman"/>
          <w:sz w:val="18"/>
          <w:szCs w:val="18"/>
          <w:lang w:val="en-US"/>
        </w:rPr>
      </w:pPr>
    </w:p>
    <w:p w:rsidR="007C2D31" w:rsidRDefault="007C2D31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  <w:pPrChange w:id="268" w:author="Adel Khelil" w:date="2024-08-09T08:55:00Z">
          <w:pPr>
            <w:pStyle w:val="Paragraphedeliste"/>
            <w:numPr>
              <w:numId w:val="11"/>
            </w:numPr>
            <w:spacing w:after="75" w:line="240" w:lineRule="auto"/>
            <w:ind w:left="785" w:hanging="360"/>
            <w:jc w:val="both"/>
          </w:pPr>
        </w:pPrChange>
      </w:pP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7" o:spid="_x0000_s1029" type="#_x0000_t202" style="position:absolute;margin-left:0;margin-top:0;width:339.6pt;height:32.4pt;z-index:25166643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">
            <v:path arrowok="t"/>
            <v:textbox>
              <w:txbxContent>
                <w:p w:rsidR="00E83389" w:rsidRDefault="00E83389" w:rsidP="00554B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orthopédique</w:t>
                  </w:r>
                </w:p>
                <w:p w:rsidR="00E83389" w:rsidRDefault="00E83389"/>
              </w:txbxContent>
            </v:textbox>
          </v:shape>
        </w:pict>
      </w: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2F13" w:rsidRPr="00885CED" w:rsidRDefault="00C52F13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Pr="003677C7" w:rsidRDefault="003677C7" w:rsidP="00446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6741" w:rsidRPr="00885CED" w:rsidRDefault="0044674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269" w:author="Adel Khelil" w:date="2024-08-09T09:00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3397"/>
        <w:gridCol w:w="2552"/>
        <w:gridCol w:w="2126"/>
        <w:gridCol w:w="2274"/>
        <w:tblGridChange w:id="270">
          <w:tblGrid>
            <w:gridCol w:w="3858"/>
            <w:gridCol w:w="1894"/>
            <w:gridCol w:w="1870"/>
            <w:gridCol w:w="2727"/>
          </w:tblGrid>
        </w:tblGridChange>
      </w:tblGrid>
      <w:tr w:rsidR="00BD001D" w:rsidRPr="000E5C17" w:rsidTr="008A58B6">
        <w:trPr>
          <w:trHeight w:val="569"/>
          <w:jc w:val="center"/>
          <w:trPrChange w:id="271" w:author="Adel Khelil" w:date="2024-08-09T09:00:00Z">
            <w:trPr>
              <w:trHeight w:val="569"/>
              <w:jc w:val="center"/>
            </w:trPr>
          </w:trPrChange>
        </w:trPr>
        <w:tc>
          <w:tcPr>
            <w:tcW w:w="3397" w:type="dxa"/>
            <w:vAlign w:val="center"/>
            <w:tcPrChange w:id="272" w:author="Adel Khelil" w:date="2024-08-09T09:00:00Z">
              <w:tcPr>
                <w:tcW w:w="3858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552" w:type="dxa"/>
            <w:vAlign w:val="center"/>
            <w:tcPrChange w:id="27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Produit</w:t>
            </w:r>
          </w:p>
        </w:tc>
        <w:tc>
          <w:tcPr>
            <w:tcW w:w="2126" w:type="dxa"/>
            <w:vAlign w:val="center"/>
            <w:tcPrChange w:id="274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274" w:type="dxa"/>
            <w:vAlign w:val="center"/>
            <w:tcPrChange w:id="275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0E5C17" w:rsidP="000E5C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BD001D" w:rsidRPr="000E5C17" w:rsidTr="008A58B6">
        <w:trPr>
          <w:trHeight w:val="535"/>
          <w:jc w:val="center"/>
          <w:trPrChange w:id="276" w:author="Adel Khelil" w:date="2024-08-09T09:00:00Z">
            <w:trPr>
              <w:trHeight w:val="535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77" w:author="Adel Khelil" w:date="2024-08-09T09:00:00Z">
              <w:tcPr>
                <w:tcW w:w="3858" w:type="dxa"/>
                <w:vMerge w:val="restart"/>
                <w:vAlign w:val="center"/>
              </w:tcPr>
            </w:tcPrChange>
          </w:tcPr>
          <w:p w:rsidR="007C2D31" w:rsidRDefault="007C2D31" w:rsidP="007C2D31">
            <w:pPr>
              <w:jc w:val="both"/>
              <w:rPr>
                <w:del w:id="278" w:author="Adel Khelil" w:date="2024-08-09T09:02:00Z"/>
                <w:rFonts w:ascii="Times New Roman" w:hAnsi="Times New Roman" w:cs="Times New Roman"/>
                <w:sz w:val="24"/>
                <w:szCs w:val="24"/>
              </w:rPr>
              <w:pPrChange w:id="279" w:author="Adel Khelil" w:date="2024-08-09T09:02:00Z">
                <w:pPr>
                  <w:spacing w:after="200" w:line="276" w:lineRule="auto"/>
                </w:pPr>
              </w:pPrChange>
            </w:pPr>
          </w:p>
          <w:p w:rsidR="007C2D31" w:rsidRDefault="00BD001D" w:rsidP="007C2D31">
            <w:pPr>
              <w:spacing w:line="276" w:lineRule="auto"/>
              <w:jc w:val="both"/>
              <w:rPr>
                <w:del w:id="280" w:author="Adel Khelil" w:date="2024-08-09T09:02:00Z"/>
                <w:rFonts w:ascii="Times New Roman" w:hAnsi="Times New Roman" w:cs="Times New Roman"/>
                <w:sz w:val="24"/>
                <w:szCs w:val="24"/>
              </w:rPr>
              <w:pPrChange w:id="281" w:author="Adel Khelil" w:date="2024-08-09T09:02:00Z">
                <w:pPr>
                  <w:spacing w:after="200" w:line="276" w:lineRule="auto"/>
                </w:pPr>
              </w:pPrChange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 xml:space="preserve">Prothèse articulaire quelle que soit </w:t>
            </w:r>
          </w:p>
          <w:p w:rsidR="007C2D31" w:rsidRDefault="00BD001D" w:rsidP="007C2D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282" w:author="Adel Khelil" w:date="2024-08-09T09:02:00Z">
                <w:pPr>
                  <w:spacing w:after="200" w:line="276" w:lineRule="auto"/>
                </w:pPr>
              </w:pPrChange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l’articulation (membre supérieur, membre inférieur)</w:t>
            </w:r>
          </w:p>
        </w:tc>
        <w:tc>
          <w:tcPr>
            <w:tcW w:w="2552" w:type="dxa"/>
            <w:vAlign w:val="center"/>
            <w:tcPrChange w:id="28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26" w:type="dxa"/>
            <w:vAlign w:val="center"/>
            <w:tcPrChange w:id="284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274" w:type="dxa"/>
            <w:vAlign w:val="center"/>
            <w:tcPrChange w:id="285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1g si durée &gt; 4h</w:t>
            </w:r>
          </w:p>
        </w:tc>
      </w:tr>
      <w:tr w:rsidR="00BD001D" w:rsidRPr="000E5C17" w:rsidTr="008A58B6">
        <w:trPr>
          <w:trHeight w:val="416"/>
          <w:jc w:val="center"/>
          <w:trPrChange w:id="286" w:author="Adel Khelil" w:date="2024-08-09T09:00:00Z">
            <w:trPr>
              <w:trHeight w:val="416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87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288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26" w:type="dxa"/>
            <w:vAlign w:val="center"/>
            <w:tcPrChange w:id="289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1,5 g IV lente</w:t>
            </w:r>
          </w:p>
        </w:tc>
        <w:tc>
          <w:tcPr>
            <w:tcW w:w="2274" w:type="dxa"/>
            <w:vAlign w:val="center"/>
            <w:tcPrChange w:id="290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0,75g si durée &gt; 2h</w:t>
            </w:r>
          </w:p>
        </w:tc>
      </w:tr>
      <w:tr w:rsidR="00BD001D" w:rsidRPr="000E5C17" w:rsidTr="008A58B6">
        <w:trPr>
          <w:trHeight w:val="1131"/>
          <w:jc w:val="center"/>
          <w:trPrChange w:id="291" w:author="Adel Khelil" w:date="2024-08-09T09:00:00Z">
            <w:trPr>
              <w:trHeight w:val="1131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92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29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Del="008A58B6" w:rsidRDefault="00BD001D" w:rsidP="0074777A">
            <w:pPr>
              <w:rPr>
                <w:del w:id="294" w:author="Adel Khelil" w:date="2024-08-09T09:00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00283A" w:rsidRDefault="0000283A">
            <w:r>
              <w:t>Clindamycine</w:t>
            </w:r>
          </w:p>
          <w:p w:rsidR="0000283A" w:rsidRPr="000E5C17" w:rsidRDefault="0000283A" w:rsidP="0074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ou</w:t>
            </w:r>
          </w:p>
          <w:p w:rsidR="00BD001D" w:rsidRPr="000E5C17" w:rsidRDefault="00BD001D" w:rsidP="0057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295" w:author="Adel Khelil" w:date="2024-08-09T08:56:00Z">
              <w:r w:rsidRPr="000E5C17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296" w:author="Adel Khelil" w:date="2024-08-09T08:56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r w:rsidR="004748BB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6" w:type="dxa"/>
            <w:vAlign w:val="center"/>
            <w:tcPrChange w:id="297" w:author="Adel Khelil" w:date="2024-08-09T09:00:00Z">
              <w:tcPr>
                <w:tcW w:w="1870" w:type="dxa"/>
                <w:vAlign w:val="center"/>
              </w:tcPr>
            </w:tcPrChange>
          </w:tcPr>
          <w:p w:rsidR="000E5C17" w:rsidRPr="00C52F13" w:rsidDel="008A58B6" w:rsidRDefault="000E5C17" w:rsidP="0074777A">
            <w:pPr>
              <w:jc w:val="center"/>
              <w:rPr>
                <w:del w:id="298" w:author="Adel Khelil" w:date="2024-08-09T09:00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283A" w:rsidRDefault="0000283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900 mg IV lente</w:t>
            </w:r>
          </w:p>
          <w:p w:rsidR="0000283A" w:rsidRDefault="0000283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001D" w:rsidRPr="00C52F13" w:rsidRDefault="0000283A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</w:t>
            </w:r>
            <w:r w:rsidR="00BD001D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0min</w:t>
            </w:r>
          </w:p>
        </w:tc>
        <w:tc>
          <w:tcPr>
            <w:tcW w:w="2274" w:type="dxa"/>
            <w:vAlign w:val="center"/>
            <w:tcPrChange w:id="299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570F31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BD001D" w:rsidRPr="000E5C17" w:rsidTr="008A58B6">
        <w:trPr>
          <w:trHeight w:val="396"/>
          <w:jc w:val="center"/>
          <w:trPrChange w:id="300" w:author="Adel Khelil" w:date="2024-08-09T09:01:00Z">
            <w:trPr>
              <w:trHeight w:val="70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301" w:author="Adel Khelil" w:date="2024-08-09T09:01:00Z">
              <w:tcPr>
                <w:tcW w:w="3858" w:type="dxa"/>
                <w:vMerge w:val="restart"/>
                <w:vAlign w:val="center"/>
              </w:tcPr>
            </w:tcPrChange>
          </w:tcPr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02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Mise en place de matériel quel qu’il soit (résorbable ou non,ciment,greffe osseuse...) et quelle que soit la technique (percutanée,</w:t>
            </w:r>
            <w:r w:rsidR="00570F31">
              <w:rPr>
                <w:rFonts w:ascii="Times New Roman" w:hAnsi="Times New Roman" w:cs="Times New Roman"/>
                <w:sz w:val="24"/>
                <w:szCs w:val="24"/>
              </w:rPr>
              <w:t xml:space="preserve"> arthroscopie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03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Chirurgie articulaire par arthrotomie</w:t>
            </w:r>
          </w:p>
        </w:tc>
        <w:tc>
          <w:tcPr>
            <w:tcW w:w="2552" w:type="dxa"/>
            <w:vAlign w:val="center"/>
            <w:tcPrChange w:id="304" w:author="Adel Khelil" w:date="2024-08-09T09:01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26" w:type="dxa"/>
            <w:vAlign w:val="center"/>
            <w:tcPrChange w:id="305" w:author="Adel Khelil" w:date="2024-08-09T09:01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274" w:type="dxa"/>
            <w:vAlign w:val="center"/>
            <w:tcPrChange w:id="306" w:author="Adel Khelil" w:date="2024-08-09T09:01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1g si durée &gt; 4h</w:t>
            </w:r>
          </w:p>
        </w:tc>
      </w:tr>
      <w:tr w:rsidR="00BD001D" w:rsidRPr="000E5C17" w:rsidTr="008A58B6">
        <w:trPr>
          <w:trHeight w:val="1267"/>
          <w:jc w:val="center"/>
          <w:trPrChange w:id="307" w:author="Adel Khelil" w:date="2024-08-09T09:01:00Z">
            <w:trPr>
              <w:trHeight w:val="1398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308" w:author="Adel Khelil" w:date="2024-08-09T09:01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309" w:author="Adel Khelil" w:date="2024-08-09T09:01:00Z">
              <w:tcPr>
                <w:tcW w:w="1894" w:type="dxa"/>
                <w:vAlign w:val="center"/>
              </w:tcPr>
            </w:tcPrChange>
          </w:tcPr>
          <w:p w:rsidR="00BD001D" w:rsidDel="008A58B6" w:rsidRDefault="00BD001D" w:rsidP="0074777A">
            <w:pPr>
              <w:rPr>
                <w:del w:id="310" w:author="Adel Khelil" w:date="2024-08-09T09:00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927305" w:rsidRDefault="00927305">
            <w:r>
              <w:t>Clindamycine</w:t>
            </w:r>
          </w:p>
          <w:p w:rsidR="00927305" w:rsidRPr="000E5C17" w:rsidRDefault="00927305" w:rsidP="0074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ou</w:t>
            </w:r>
          </w:p>
          <w:p w:rsidR="00BD001D" w:rsidRPr="000E5C17" w:rsidDel="00C42A99" w:rsidRDefault="00BD001D" w:rsidP="0074777A">
            <w:pPr>
              <w:rPr>
                <w:del w:id="311" w:author="Adel Khelil" w:date="2024-08-09T08:56:00Z"/>
                <w:rFonts w:ascii="Times New Roman" w:hAnsi="Times New Roman" w:cs="Times New Roman"/>
                <w:sz w:val="24"/>
                <w:szCs w:val="24"/>
              </w:rPr>
            </w:pPr>
            <w:del w:id="312" w:author="Adel Khelil" w:date="2024-08-09T08:56:00Z">
              <w:r w:rsidRPr="000E5C17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313" w:author="Adel Khelil" w:date="2024-08-09T08:56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r w:rsidR="004748BB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  <w:p w:rsidR="00BD001D" w:rsidRPr="000E5C17" w:rsidRDefault="00BD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14" w:author="Adel Khelil" w:date="2024-08-09T09:01:00Z">
              <w:tcPr>
                <w:tcW w:w="1870" w:type="dxa"/>
                <w:vAlign w:val="center"/>
              </w:tcPr>
            </w:tcPrChange>
          </w:tcPr>
          <w:p w:rsidR="000E5C17" w:rsidRPr="00C52F13" w:rsidDel="008A58B6" w:rsidRDefault="000E5C17" w:rsidP="0074777A">
            <w:pPr>
              <w:jc w:val="center"/>
              <w:rPr>
                <w:del w:id="315" w:author="Adel Khelil" w:date="2024-08-09T09:00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7305" w:rsidRDefault="00927305" w:rsidP="009273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900 mg IV lente</w:t>
            </w:r>
          </w:p>
          <w:p w:rsidR="00927305" w:rsidRDefault="00927305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001D" w:rsidRPr="00C52F13" w:rsidDel="00C42A99" w:rsidRDefault="0000283A" w:rsidP="00927305">
            <w:pPr>
              <w:rPr>
                <w:del w:id="316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</w:t>
            </w:r>
            <w:r w:rsidR="00BD001D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0min</w:t>
            </w:r>
          </w:p>
          <w:p w:rsidR="00BD001D" w:rsidRPr="00C52F13" w:rsidRDefault="00BD00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74" w:type="dxa"/>
            <w:vAlign w:val="center"/>
            <w:tcPrChange w:id="317" w:author="Adel Khelil" w:date="2024-08-09T09:01:00Z">
              <w:tcPr>
                <w:tcW w:w="2727" w:type="dxa"/>
                <w:vAlign w:val="center"/>
              </w:tcPr>
            </w:tcPrChange>
          </w:tcPr>
          <w:p w:rsidR="00BD001D" w:rsidRPr="000E5C17" w:rsidRDefault="000E5C17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B3602F" w:rsidDel="008A58B6" w:rsidRDefault="00B3602F" w:rsidP="0074777A">
            <w:pPr>
              <w:jc w:val="center"/>
              <w:rPr>
                <w:del w:id="318" w:author="Adel Khelil" w:date="2024-08-09T09:00:00Z"/>
                <w:rFonts w:ascii="Times New Roman" w:hAnsi="Times New Roman" w:cs="Times New Roman"/>
                <w:sz w:val="24"/>
                <w:szCs w:val="24"/>
              </w:rPr>
            </w:pPr>
          </w:p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19" w:author="Adel Khelil" w:date="2024-08-09T09:00:00Z">
              <w:r w:rsidRPr="000E5C17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Dose unique</w:delText>
              </w:r>
            </w:del>
          </w:p>
        </w:tc>
      </w:tr>
      <w:tr w:rsidR="0074777A" w:rsidRPr="000E5C17" w:rsidTr="008A58B6">
        <w:trPr>
          <w:jc w:val="center"/>
          <w:trPrChange w:id="320" w:author="Adel Khelil" w:date="2024-08-09T09:00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321" w:author="Adel Khelil" w:date="2024-08-09T09:00:00Z">
              <w:tcPr>
                <w:tcW w:w="3858" w:type="dxa"/>
                <w:shd w:val="clear" w:color="auto" w:fill="D9D9D9" w:themeFill="background1" w:themeFillShade="D9"/>
                <w:vAlign w:val="center"/>
              </w:tcPr>
            </w:tcPrChange>
          </w:tcPr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22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Arthroscopie simple sans implant (avec ou sans méniscectomie)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23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Chirurgie extra-articulaire des parties molles sans implant</w:t>
            </w:r>
          </w:p>
        </w:tc>
        <w:tc>
          <w:tcPr>
            <w:tcW w:w="6952" w:type="dxa"/>
            <w:gridSpan w:val="3"/>
            <w:shd w:val="clear" w:color="auto" w:fill="D9D9D9" w:themeFill="background1" w:themeFillShade="D9"/>
            <w:vAlign w:val="center"/>
            <w:tcPrChange w:id="324" w:author="Adel Khelil" w:date="2024-08-09T09:00:00Z">
              <w:tcPr>
                <w:tcW w:w="649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0E5C17" w:rsidRDefault="0074777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74777A" w:rsidRPr="000E5C17" w:rsidTr="008A58B6">
        <w:trPr>
          <w:jc w:val="center"/>
          <w:trPrChange w:id="325" w:author="Adel Khelil" w:date="2024-08-09T09:00:00Z">
            <w:trPr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326" w:author="Adel Khelil" w:date="2024-08-09T09:00:00Z">
              <w:tcPr>
                <w:tcW w:w="3858" w:type="dxa"/>
                <w:vMerge w:val="restart"/>
                <w:vAlign w:val="center"/>
              </w:tcPr>
            </w:tcPrChange>
          </w:tcPr>
          <w:p w:rsidR="0074777A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Chirurgie du rachis</w:t>
            </w:r>
          </w:p>
        </w:tc>
        <w:tc>
          <w:tcPr>
            <w:tcW w:w="2552" w:type="dxa"/>
            <w:vAlign w:val="center"/>
            <w:tcPrChange w:id="327" w:author="Adel Khelil" w:date="2024-08-09T09:00:00Z">
              <w:tcPr>
                <w:tcW w:w="1894" w:type="dxa"/>
                <w:vAlign w:val="center"/>
              </w:tcPr>
            </w:tcPrChange>
          </w:tcPr>
          <w:p w:rsidR="0074777A" w:rsidRPr="000E5C17" w:rsidDel="00C42A99" w:rsidRDefault="0074777A" w:rsidP="0074777A">
            <w:pPr>
              <w:rPr>
                <w:del w:id="328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  <w:p w:rsidR="0074777A" w:rsidRPr="000E5C17" w:rsidRDefault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29" w:author="Adel Khelil" w:date="2024-08-09T09:00:00Z">
              <w:tcPr>
                <w:tcW w:w="1870" w:type="dxa"/>
                <w:vAlign w:val="center"/>
              </w:tcPr>
            </w:tcPrChange>
          </w:tcPr>
          <w:p w:rsidR="0074777A" w:rsidRPr="00C52F13" w:rsidDel="00C42A99" w:rsidRDefault="0074777A" w:rsidP="0074777A">
            <w:pPr>
              <w:jc w:val="center"/>
              <w:rPr>
                <w:del w:id="330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g IV lente</w:t>
            </w:r>
          </w:p>
          <w:p w:rsidR="0074777A" w:rsidRPr="000E5C17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  <w:tcPrChange w:id="331" w:author="Adel Khelil" w:date="2024-08-09T09:00:00Z">
              <w:tcPr>
                <w:tcW w:w="2727" w:type="dxa"/>
                <w:vAlign w:val="center"/>
              </w:tcPr>
            </w:tcPrChange>
          </w:tcPr>
          <w:p w:rsidR="0074777A" w:rsidRDefault="0074777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32" w:author="Adel Khelil" w:date="2024-08-09T09:01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="Times New Roman" w:hAnsi="Times New Roman" w:cs="Times New Roman"/>
              </w:rPr>
              <w:t>(si durée &gt;4h, réinjecter 1g)</w:t>
            </w:r>
          </w:p>
        </w:tc>
      </w:tr>
      <w:tr w:rsidR="0074777A" w:rsidRPr="000E5C17" w:rsidTr="008A58B6">
        <w:trPr>
          <w:jc w:val="center"/>
          <w:trPrChange w:id="333" w:author="Adel Khelil" w:date="2024-08-09T09:00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334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74777A" w:rsidRPr="000E5C17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335" w:author="Adel Khelil" w:date="2024-08-09T09:00:00Z">
              <w:tcPr>
                <w:tcW w:w="1894" w:type="dxa"/>
                <w:vAlign w:val="center"/>
              </w:tcPr>
            </w:tcPrChange>
          </w:tcPr>
          <w:p w:rsidR="0074777A" w:rsidRPr="000E5C17" w:rsidDel="008A58B6" w:rsidRDefault="0074777A" w:rsidP="0074777A">
            <w:pPr>
              <w:rPr>
                <w:del w:id="336" w:author="Adel Khelil" w:date="2024-08-09T09:01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74777A" w:rsidRPr="000E5C17" w:rsidDel="00C42A99" w:rsidRDefault="0074777A">
            <w:pPr>
              <w:rPr>
                <w:del w:id="337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del w:id="338" w:author="Adel Khelil" w:date="2024-08-09T09:01:00Z">
              <w:r w:rsidRPr="000E5C17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339" w:author="Adel Khelil" w:date="2024-08-09T09:01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del w:id="340" w:author="Adel Khelil" w:date="2024-08-09T08:57:00Z">
              <w:r w:rsidRPr="00885CED" w:rsidDel="00C42A99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delText>*</w:delText>
              </w:r>
            </w:del>
          </w:p>
          <w:p w:rsidR="0074777A" w:rsidRPr="000E5C17" w:rsidRDefault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41" w:author="Adel Khelil" w:date="2024-08-09T09:00:00Z">
              <w:tcPr>
                <w:tcW w:w="1870" w:type="dxa"/>
                <w:vAlign w:val="center"/>
              </w:tcPr>
            </w:tcPrChange>
          </w:tcPr>
          <w:p w:rsidR="00750F11" w:rsidDel="008A58B6" w:rsidRDefault="00750F11" w:rsidP="0074777A">
            <w:pPr>
              <w:jc w:val="center"/>
              <w:rPr>
                <w:del w:id="342" w:author="Adel Khelil" w:date="2024-08-09T09:01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777A" w:rsidRPr="00C52F13" w:rsidDel="00C42A99" w:rsidRDefault="00927305" w:rsidP="0074777A">
            <w:pPr>
              <w:jc w:val="center"/>
              <w:rPr>
                <w:del w:id="343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30mg/kg/120</w:t>
            </w:r>
            <w:r w:rsidR="0074777A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74777A" w:rsidRPr="00C271C2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74" w:type="dxa"/>
            <w:vAlign w:val="center"/>
            <w:tcPrChange w:id="344" w:author="Adel Khelil" w:date="2024-08-09T09:00:00Z">
              <w:tcPr>
                <w:tcW w:w="2727" w:type="dxa"/>
                <w:vAlign w:val="center"/>
              </w:tcPr>
            </w:tcPrChange>
          </w:tcPr>
          <w:p w:rsidR="0074777A" w:rsidRPr="000E5C17" w:rsidDel="00C42A99" w:rsidRDefault="0074777A" w:rsidP="0074777A">
            <w:pPr>
              <w:jc w:val="center"/>
              <w:rPr>
                <w:del w:id="345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4777A" w:rsidRPr="000E5C17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305" w:rsidDel="008A58B6" w:rsidRDefault="00927305" w:rsidP="00FD435A">
      <w:pPr>
        <w:autoSpaceDE w:val="0"/>
        <w:autoSpaceDN w:val="0"/>
        <w:adjustRightInd w:val="0"/>
        <w:spacing w:after="0" w:line="240" w:lineRule="auto"/>
        <w:rPr>
          <w:del w:id="346" w:author="Adel Khelil" w:date="2024-08-09T09:01:00Z"/>
        </w:rPr>
      </w:pPr>
    </w:p>
    <w:p w:rsidR="00921802" w:rsidRDefault="00921802">
      <w:pPr>
        <w:rPr>
          <w:rStyle w:val="Lienhypertexte"/>
          <w:rFonts w:ascii="Times New Roman" w:hAnsi="Times New Roman" w:cs="Times New Roman"/>
          <w:color w:val="000000" w:themeColor="text1"/>
          <w:sz w:val="18"/>
          <w:szCs w:val="18"/>
          <w:bdr w:val="none" w:sz="0" w:space="0" w:color="auto" w:frame="1"/>
          <w:lang w:val="en-US"/>
        </w:rPr>
      </w:pPr>
      <w:r>
        <w:rPr>
          <w:rStyle w:val="Lienhypertexte"/>
          <w:rFonts w:ascii="Times New Roman" w:hAnsi="Times New Roman" w:cs="Times New Roman"/>
          <w:color w:val="000000" w:themeColor="text1"/>
          <w:sz w:val="18"/>
          <w:szCs w:val="18"/>
          <w:bdr w:val="none" w:sz="0" w:space="0" w:color="auto" w:frame="1"/>
          <w:lang w:val="en-US"/>
        </w:rPr>
        <w:br w:type="page"/>
      </w:r>
    </w:p>
    <w:p w:rsidR="003677C7" w:rsidRDefault="003677C7" w:rsidP="003E0B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2341" w:rsidRDefault="003E0BDA" w:rsidP="00CF0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7C2D31" w:rsidRPr="007C2D31">
        <w:rPr>
          <w:noProof/>
        </w:rPr>
        <w:pict>
          <v:shape id="Text Box 9" o:spid="_x0000_s1030" type="#_x0000_t202" style="position:absolute;left:0;text-align:left;margin-left:130.95pt;margin-top:-6.55pt;width:290.8pt;height:28.9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">
            <v:path arrowok="t"/>
            <v:textbox>
              <w:txbxContent>
                <w:p w:rsidR="00E83389" w:rsidRPr="003677C7" w:rsidRDefault="00E83389" w:rsidP="007477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traumatologie</w:t>
                  </w:r>
                </w:p>
                <w:p w:rsidR="00E83389" w:rsidRDefault="00E83389"/>
              </w:txbxContent>
            </v:textbox>
          </v:shape>
        </w:pict>
      </w:r>
    </w:p>
    <w:p w:rsidR="0062521C" w:rsidDel="008A58B6" w:rsidRDefault="0062521C" w:rsidP="00885CED">
      <w:pPr>
        <w:autoSpaceDE w:val="0"/>
        <w:autoSpaceDN w:val="0"/>
        <w:adjustRightInd w:val="0"/>
        <w:spacing w:after="0" w:line="240" w:lineRule="auto"/>
        <w:jc w:val="center"/>
        <w:rPr>
          <w:del w:id="347" w:author="Adel Khelil" w:date="2024-08-09T09:03:00Z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435A" w:rsidRPr="00885CED" w:rsidDel="008A58B6" w:rsidRDefault="00FD435A" w:rsidP="00885CED">
      <w:pPr>
        <w:autoSpaceDE w:val="0"/>
        <w:autoSpaceDN w:val="0"/>
        <w:adjustRightInd w:val="0"/>
        <w:spacing w:after="0" w:line="240" w:lineRule="auto"/>
        <w:jc w:val="both"/>
        <w:rPr>
          <w:del w:id="348" w:author="Adel Khelil" w:date="2024-08-09T09:03:00Z"/>
          <w:rFonts w:ascii="Times New Roman" w:hAnsi="Times New Roman" w:cs="Times New Roman"/>
          <w:color w:val="000000"/>
          <w:sz w:val="24"/>
          <w:szCs w:val="24"/>
        </w:rPr>
      </w:pPr>
    </w:p>
    <w:p w:rsidR="003677C7" w:rsidRPr="004748BB" w:rsidDel="008A58B6" w:rsidRDefault="003677C7" w:rsidP="00885CED">
      <w:pPr>
        <w:autoSpaceDE w:val="0"/>
        <w:autoSpaceDN w:val="0"/>
        <w:adjustRightInd w:val="0"/>
        <w:spacing w:after="0" w:line="240" w:lineRule="auto"/>
        <w:jc w:val="both"/>
        <w:rPr>
          <w:del w:id="349" w:author="Adel Khelil" w:date="2024-08-09T09:03:00Z"/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Style w:val="Grilledutableau"/>
        <w:tblW w:w="10451" w:type="dxa"/>
        <w:jc w:val="center"/>
        <w:tblLook w:val="04A0"/>
      </w:tblPr>
      <w:tblGrid>
        <w:gridCol w:w="4410"/>
        <w:gridCol w:w="1889"/>
        <w:gridCol w:w="1786"/>
        <w:gridCol w:w="2366"/>
      </w:tblGrid>
      <w:tr w:rsidR="004748BB" w:rsidRPr="004748BB" w:rsidTr="00CF00AF">
        <w:trPr>
          <w:trHeight w:val="659"/>
          <w:jc w:val="center"/>
        </w:trPr>
        <w:tc>
          <w:tcPr>
            <w:tcW w:w="4459" w:type="dxa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1805" w:type="dxa"/>
            <w:vAlign w:val="center"/>
          </w:tcPr>
          <w:p w:rsidR="004748BB" w:rsidRPr="004748BB" w:rsidRDefault="00CF00AF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1800" w:type="dxa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387" w:type="dxa"/>
            <w:vAlign w:val="center"/>
          </w:tcPr>
          <w:p w:rsidR="004748BB" w:rsidRPr="004748BB" w:rsidRDefault="00AB4F46" w:rsidP="00AB4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4748BB" w:rsidRPr="004748BB" w:rsidTr="00CF00AF">
        <w:trPr>
          <w:trHeight w:val="113"/>
          <w:jc w:val="center"/>
        </w:trPr>
        <w:tc>
          <w:tcPr>
            <w:tcW w:w="4459" w:type="dxa"/>
            <w:shd w:val="clear" w:color="auto" w:fill="D9D9D9" w:themeFill="background1" w:themeFillShade="D9"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Fracture fermée nécessitant une ostéosynthèse 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par fixateur externe</w:t>
            </w:r>
          </w:p>
        </w:tc>
        <w:tc>
          <w:tcPr>
            <w:tcW w:w="5992" w:type="dxa"/>
            <w:gridSpan w:val="3"/>
            <w:shd w:val="clear" w:color="auto" w:fill="D9D9D9" w:themeFill="background1" w:themeFillShade="D9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4748BB" w:rsidRPr="004748BB" w:rsidTr="00C0242D">
        <w:trPr>
          <w:trHeight w:val="716"/>
          <w:jc w:val="center"/>
        </w:trPr>
        <w:tc>
          <w:tcPr>
            <w:tcW w:w="4459" w:type="dxa"/>
          </w:tcPr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Fracture fermée nécessitant une ostéosynthèse 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par un dispositif interne</w:t>
            </w:r>
            <w:del w:id="350" w:author="Ahlem Gzara" w:date="2025-07-08T08:52:00Z">
              <w:r w:rsidR="00B07987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4748BB" w:rsidRPr="004748BB" w:rsidDel="008A58B6" w:rsidRDefault="004748BB" w:rsidP="00C0242D">
            <w:pPr>
              <w:rPr>
                <w:del w:id="351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Fracture ouverte de stade I de Cauchoix</w:t>
            </w:r>
          </w:p>
          <w:p w:rsidR="00C0242D" w:rsidDel="008A58B6" w:rsidRDefault="00C0242D" w:rsidP="00C0242D">
            <w:pPr>
              <w:rPr>
                <w:del w:id="352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Plaie des parties molles non contuse et non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souillée, avec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ou sans atteinte de</w:t>
            </w:r>
            <w:ins w:id="353" w:author="Ahlem Gzara" w:date="2025-07-08T08:52:00Z">
              <w:r w:rsidR="009D437C">
                <w:rPr>
                  <w:rFonts w:ascii="Times New Roman" w:hAnsi="Times New Roman" w:cs="Times New Roman"/>
                  <w:sz w:val="24"/>
                  <w:szCs w:val="24"/>
                </w:rPr>
                <w:t>s</w:t>
              </w:r>
            </w:ins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structures nobles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(artère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nerf, tendon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48BB" w:rsidRPr="004748BB" w:rsidDel="008A58B6" w:rsidRDefault="004748BB" w:rsidP="00C0242D">
            <w:pPr>
              <w:rPr>
                <w:del w:id="354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C0242D">
              <w:rPr>
                <w:rFonts w:ascii="Times New Roman" w:hAnsi="Times New Roman" w:cs="Times New Roman"/>
                <w:sz w:val="24"/>
                <w:szCs w:val="24"/>
              </w:rPr>
              <w:t xml:space="preserve">Plaie articulaire </w:t>
            </w:r>
          </w:p>
        </w:tc>
        <w:tc>
          <w:tcPr>
            <w:tcW w:w="1805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  <w:p w:rsidR="004748BB" w:rsidRPr="004748BB" w:rsidDel="008A58B6" w:rsidRDefault="004748BB" w:rsidP="00C0242D">
            <w:pPr>
              <w:rPr>
                <w:del w:id="355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4748BB" w:rsidRPr="004748BB" w:rsidDel="008A58B6" w:rsidRDefault="004748BB" w:rsidP="00C0242D">
            <w:pPr>
              <w:rPr>
                <w:del w:id="356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  <w:p w:rsidR="00CF00AF" w:rsidDel="008A58B6" w:rsidRDefault="00CF00AF" w:rsidP="00C0242D">
            <w:pPr>
              <w:rPr>
                <w:del w:id="357" w:author="Adel Khelil" w:date="2024-08-09T09:04:00Z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8BB" w:rsidRPr="004748BB" w:rsidRDefault="00AB4F46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Allergie</w:t>
            </w:r>
            <w:r w:rsidR="004748BB"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Clindamycine 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del w:id="358" w:author="Adel Khelil" w:date="2024-08-09T09:04:00Z">
              <w:r w:rsidRPr="004748BB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g</w:delText>
              </w:r>
            </w:del>
            <w:ins w:id="359" w:author="Adel Khelil" w:date="2024-08-09T09:04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G</w:t>
              </w:r>
            </w:ins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entamicine </w:t>
            </w:r>
          </w:p>
        </w:tc>
        <w:tc>
          <w:tcPr>
            <w:tcW w:w="1800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4748BB" w:rsidRPr="004748BB" w:rsidDel="008A58B6" w:rsidRDefault="004748BB" w:rsidP="00C0242D">
            <w:pPr>
              <w:rPr>
                <w:del w:id="360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CF00AF" w:rsidRDefault="004748BB" w:rsidP="00C0242D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4748BB" w:rsidRPr="004748BB" w:rsidDel="008A58B6" w:rsidRDefault="004748BB" w:rsidP="00C0242D">
            <w:pPr>
              <w:rPr>
                <w:del w:id="361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750F11" w:rsidRPr="00750F11" w:rsidRDefault="00750F11" w:rsidP="00C0242D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1,5 g IV lente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F46" w:rsidRPr="00CF00AF" w:rsidRDefault="00AB4F46" w:rsidP="00C0242D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897A33" w:rsidDel="008A58B6" w:rsidRDefault="00897A33" w:rsidP="00C0242D">
            <w:pPr>
              <w:rPr>
                <w:del w:id="362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352D5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00mg IV lente</w:t>
            </w:r>
          </w:p>
          <w:p w:rsidR="004748BB" w:rsidRPr="004748BB" w:rsidRDefault="00897A3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mg/kg/j</w:t>
            </w:r>
          </w:p>
        </w:tc>
        <w:tc>
          <w:tcPr>
            <w:tcW w:w="2387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1g si durée &gt; 4h </w:t>
            </w:r>
          </w:p>
          <w:p w:rsidR="00B07987" w:rsidDel="008A58B6" w:rsidRDefault="00B07987" w:rsidP="00C0242D">
            <w:pPr>
              <w:rPr>
                <w:del w:id="363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B07987" w:rsidRPr="004748BB" w:rsidDel="008A58B6" w:rsidRDefault="00B07987" w:rsidP="00C0242D">
            <w:pPr>
              <w:rPr>
                <w:del w:id="364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0.75 g si durée &gt;2h</w:t>
            </w:r>
            <w:del w:id="365" w:author="Ahlem Gzara" w:date="2025-07-08T08:52:00Z">
              <w:r w:rsidRPr="004748BB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B07987" w:rsidDel="008A58B6" w:rsidRDefault="00B07987" w:rsidP="00C0242D">
            <w:pPr>
              <w:rPr>
                <w:del w:id="366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897A33" w:rsidRDefault="00897A3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600mg si durée &gt; 4h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8BB" w:rsidRPr="004748BB" w:rsidTr="00CF00AF">
        <w:trPr>
          <w:trHeight w:val="692"/>
          <w:jc w:val="center"/>
        </w:trPr>
        <w:tc>
          <w:tcPr>
            <w:tcW w:w="4459" w:type="dxa"/>
            <w:vMerge w:val="restart"/>
            <w:vAlign w:val="center"/>
          </w:tcPr>
          <w:p w:rsidR="004748BB" w:rsidRPr="004748BB" w:rsidRDefault="00CF00AF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Fracture ouverte de stade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II et III de Cauchoix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-Large plaie des parties mo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lles contuse et souillée avec ou sans atteinte des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structures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nobles </w:t>
            </w:r>
          </w:p>
        </w:tc>
        <w:tc>
          <w:tcPr>
            <w:tcW w:w="1805" w:type="dxa"/>
            <w:vAlign w:val="center"/>
          </w:tcPr>
          <w:p w:rsidR="004748BB" w:rsidRPr="004748BB" w:rsidRDefault="00AB4F46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367" w:author="Adel Khelil" w:date="2024-08-09T09:06:00Z">
              <w:r w:rsidR="00CF00AF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368" w:author="Adel Khelil" w:date="2024-08-09T09:06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 w:rsidR="00CF00AF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</w:tc>
        <w:tc>
          <w:tcPr>
            <w:tcW w:w="1800" w:type="dxa"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387" w:type="dxa"/>
            <w:vAlign w:val="center"/>
          </w:tcPr>
          <w:p w:rsidR="004748BB" w:rsidRPr="004748BB" w:rsidRDefault="004748BB" w:rsidP="00B0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1g si durée &gt; 2 h </w:t>
            </w:r>
          </w:p>
        </w:tc>
      </w:tr>
      <w:tr w:rsidR="004748BB" w:rsidRPr="004748BB" w:rsidTr="00CF00AF">
        <w:trPr>
          <w:trHeight w:val="692"/>
          <w:jc w:val="center"/>
        </w:trPr>
        <w:tc>
          <w:tcPr>
            <w:tcW w:w="4459" w:type="dxa"/>
            <w:vMerge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4748BB" w:rsidRPr="00AB4F46" w:rsidRDefault="00AB4F46" w:rsidP="00FC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Allergie</w:t>
            </w:r>
            <w:r w:rsidR="004748BB"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Clindamycine 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+ gentamicine </w:t>
            </w:r>
          </w:p>
        </w:tc>
        <w:tc>
          <w:tcPr>
            <w:tcW w:w="1800" w:type="dxa"/>
            <w:vAlign w:val="center"/>
          </w:tcPr>
          <w:p w:rsidR="00913AB4" w:rsidRDefault="00913AB4" w:rsidP="00B07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1C" w:rsidRPr="004748BB" w:rsidRDefault="00352D53" w:rsidP="00B7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00mg IV </w:t>
            </w:r>
            <w:del w:id="369" w:author="Adel Khelil" w:date="2024-08-09T09:06:00Z">
              <w:r w:rsidR="0062521C" w:rsidRPr="00B71565" w:rsidDel="008A58B6">
                <w:rPr>
                  <w:rFonts w:ascii="Times New Roman" w:hAnsi="Times New Roman" w:cs="Times New Roman"/>
                </w:rPr>
                <w:delText>L</w:delText>
              </w:r>
            </w:del>
            <w:ins w:id="370" w:author="Adel Khelil" w:date="2024-08-09T09:06:00Z">
              <w:r w:rsidR="008A58B6">
                <w:rPr>
                  <w:rFonts w:ascii="Times New Roman" w:hAnsi="Times New Roman" w:cs="Times New Roman"/>
                </w:rPr>
                <w:t>l</w:t>
              </w:r>
            </w:ins>
            <w:r w:rsidR="004748BB" w:rsidRPr="00B71565">
              <w:rPr>
                <w:rFonts w:ascii="Times New Roman" w:hAnsi="Times New Roman" w:cs="Times New Roman"/>
              </w:rPr>
              <w:t>ente</w:t>
            </w:r>
          </w:p>
          <w:p w:rsidR="004748BB" w:rsidRPr="004748BB" w:rsidRDefault="00897A33" w:rsidP="00FC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mg/kg/j</w:t>
            </w:r>
          </w:p>
        </w:tc>
        <w:tc>
          <w:tcPr>
            <w:tcW w:w="2387" w:type="dxa"/>
            <w:vAlign w:val="center"/>
          </w:tcPr>
          <w:p w:rsidR="004748BB" w:rsidRPr="004748BB" w:rsidRDefault="004748BB" w:rsidP="0091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600mg si durée &gt;4h</w:t>
            </w:r>
          </w:p>
        </w:tc>
      </w:tr>
    </w:tbl>
    <w:p w:rsidR="00885CED" w:rsidRDefault="00885CE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Del="008A58B6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del w:id="371" w:author="Adel Khelil" w:date="2024-08-09T09:05:00Z"/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677C7" w:rsidRPr="00885CED" w:rsidRDefault="003677C7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00AF" w:rsidRDefault="007C2D31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pict>
          <v:shape id="Text Box 11" o:spid="_x0000_s1031" type="#_x0000_t202" style="position:absolute;left:0;text-align:left;margin-left:0;margin-top:0;width:335.85pt;height:29.3pt;z-index:25167052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">
            <v:path arrowok="t"/>
            <v:textbox>
              <w:txbxContent>
                <w:p w:rsidR="00E83389" w:rsidRDefault="00E83389" w:rsidP="00CF00A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thoracique</w:t>
                  </w:r>
                </w:p>
                <w:p w:rsidR="00E83389" w:rsidRDefault="00E83389"/>
              </w:txbxContent>
            </v:textbox>
          </v:shape>
        </w:pict>
      </w:r>
    </w:p>
    <w:p w:rsidR="00CF00AF" w:rsidRDefault="00CF00AF" w:rsidP="00584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7C7" w:rsidRPr="003677C7" w:rsidDel="008A58B6" w:rsidRDefault="003677C7" w:rsidP="00885CED">
      <w:pPr>
        <w:autoSpaceDE w:val="0"/>
        <w:autoSpaceDN w:val="0"/>
        <w:adjustRightInd w:val="0"/>
        <w:spacing w:after="0" w:line="240" w:lineRule="auto"/>
        <w:jc w:val="center"/>
        <w:rPr>
          <w:del w:id="372" w:author="Adel Khelil" w:date="2024-08-09T09:07:00Z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7C7" w:rsidRPr="00885CED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10632" w:type="dxa"/>
        <w:jc w:val="center"/>
        <w:tblLook w:val="04A0"/>
      </w:tblPr>
      <w:tblGrid>
        <w:gridCol w:w="3951"/>
        <w:gridCol w:w="1889"/>
        <w:gridCol w:w="1634"/>
        <w:gridCol w:w="3158"/>
      </w:tblGrid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3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4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C12DD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5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6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Del="008A58B6" w:rsidRDefault="005B6F70">
            <w:pPr>
              <w:jc w:val="center"/>
              <w:rPr>
                <w:del w:id="377" w:author="Adel Khelil" w:date="2024-08-09T09:07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6F70" w:rsidRDefault="005B6F7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Exérèse pulmonaire</w:t>
            </w:r>
          </w:p>
          <w:p w:rsidR="005B6F70" w:rsidRDefault="005B6F7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(y compris la chirurgie vidéo- assistée)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RDefault="00C0242D" w:rsidP="00584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="Times New Roman" w:hAnsi="Times New Roman" w:cs="Times New Roman"/>
                <w:sz w:val="24"/>
                <w:szCs w:val="24"/>
              </w:rPr>
              <w:t xml:space="preserve">Amoxicilline + </w:t>
            </w:r>
            <w:del w:id="378" w:author="Adel Khelil" w:date="2024-08-09T09:07:00Z">
              <w:r w:rsidR="00584E31" w:rsidRPr="00C271C2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379" w:author="Adel Khelil" w:date="2024-08-09T09:07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 w:rsidR="00584E31" w:rsidRPr="00C271C2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C271C2"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584E31" w:rsidRPr="00C271C2" w:rsidDel="008A58B6" w:rsidRDefault="00584E31" w:rsidP="00584E31">
            <w:pPr>
              <w:rPr>
                <w:del w:id="380" w:author="Adel Khelil" w:date="2024-08-09T09:07:00Z"/>
                <w:rFonts w:asciiTheme="majorBidi" w:hAnsiTheme="majorBidi" w:cstheme="majorBidi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ou</w:t>
            </w:r>
          </w:p>
          <w:p w:rsidR="00584E31" w:rsidRPr="00C271C2" w:rsidDel="008A58B6" w:rsidRDefault="00584E31" w:rsidP="00584E31">
            <w:pPr>
              <w:rPr>
                <w:del w:id="381" w:author="Adel Khelil" w:date="2024-08-09T09:07:00Z"/>
                <w:rFonts w:asciiTheme="majorBidi" w:hAnsiTheme="majorBidi" w:cstheme="majorBidi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del w:id="382" w:author="Adel Khelil" w:date="2024-08-09T09:08:00Z">
              <w:r w:rsidRPr="00C271C2" w:rsidDel="008A58B6">
                <w:rPr>
                  <w:rFonts w:asciiTheme="majorBidi" w:hAnsiTheme="majorBidi" w:cstheme="majorBidi"/>
                </w:rPr>
                <w:delText>c</w:delText>
              </w:r>
            </w:del>
            <w:ins w:id="383" w:author="Adel Khelil" w:date="2024-08-09T09:08:00Z">
              <w:r w:rsidR="008A58B6">
                <w:rPr>
                  <w:rFonts w:asciiTheme="majorBidi" w:hAnsiTheme="majorBidi" w:cstheme="majorBidi"/>
                </w:rPr>
                <w:t>C</w:t>
              </w:r>
            </w:ins>
            <w:r w:rsidRPr="00C271C2">
              <w:rPr>
                <w:rFonts w:asciiTheme="majorBidi" w:hAnsiTheme="majorBidi" w:cstheme="majorBidi"/>
              </w:rPr>
              <w:t>éfuroxime</w:t>
            </w:r>
          </w:p>
          <w:p w:rsidR="005B6F70" w:rsidRPr="00C271C2" w:rsidDel="008A58B6" w:rsidRDefault="005B6F70" w:rsidP="00584E31">
            <w:pPr>
              <w:rPr>
                <w:del w:id="384" w:author="Adel Khelil" w:date="2024-08-09T09:07:00Z"/>
                <w:rFonts w:asciiTheme="majorBidi" w:hAnsiTheme="majorBidi" w:cstheme="majorBidi"/>
              </w:rPr>
            </w:pPr>
          </w:p>
          <w:p w:rsidR="005B6F70" w:rsidRPr="00C271C2" w:rsidDel="008A58B6" w:rsidRDefault="005B6F70" w:rsidP="00584E31">
            <w:pPr>
              <w:rPr>
                <w:del w:id="385" w:author="Adel Khelil" w:date="2024-08-09T09:07:00Z"/>
                <w:rFonts w:asciiTheme="majorBidi" w:hAnsiTheme="majorBidi" w:cstheme="majorBidi"/>
                <w:b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  <w:b/>
              </w:rPr>
            </w:pPr>
            <w:r w:rsidRPr="00C271C2">
              <w:rPr>
                <w:rFonts w:asciiTheme="majorBidi" w:hAnsiTheme="majorBidi" w:cstheme="majorBidi"/>
                <w:b/>
              </w:rPr>
              <w:t>Allergie :</w:t>
            </w: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Clindamycine </w:t>
            </w: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+</w:t>
            </w:r>
          </w:p>
          <w:p w:rsidR="005B6F70" w:rsidRPr="00C271C2" w:rsidRDefault="001D7A21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G</w:t>
            </w:r>
            <w:r w:rsidR="005B6F70" w:rsidRPr="00C271C2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Del="000C5091" w:rsidRDefault="00C0242D" w:rsidP="000C5091">
            <w:pPr>
              <w:jc w:val="center"/>
              <w:rPr>
                <w:del w:id="386" w:author="Adel Khelil" w:date="2024-08-09T09:09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jc w:val="center"/>
              <w:rPr>
                <w:ins w:id="387" w:author="Adel Khelil" w:date="2024-08-09T09:11:00Z"/>
                <w:rFonts w:asciiTheme="majorBidi" w:hAnsiTheme="majorBidi" w:cstheme="majorBidi"/>
              </w:rPr>
              <w:pPrChange w:id="388" w:author="Adel Khelil" w:date="2024-08-09T09:09:00Z">
                <w:pPr>
                  <w:spacing w:after="200" w:line="276" w:lineRule="auto"/>
                </w:pPr>
              </w:pPrChange>
            </w:pPr>
          </w:p>
          <w:p w:rsidR="007C2D31" w:rsidRDefault="005B6F70" w:rsidP="007C2D31">
            <w:pPr>
              <w:jc w:val="center"/>
              <w:rPr>
                <w:ins w:id="389" w:author="Adel Khelil" w:date="2024-08-09T09:08:00Z"/>
                <w:rFonts w:asciiTheme="majorBidi" w:hAnsiTheme="majorBidi" w:cstheme="majorBidi"/>
              </w:rPr>
              <w:pPrChange w:id="390" w:author="Adel Khelil" w:date="2024-08-09T09:09:00Z">
                <w:pPr>
                  <w:spacing w:after="200" w:line="276" w:lineRule="auto"/>
                </w:pPr>
              </w:pPrChange>
            </w:pPr>
            <w:del w:id="391" w:author="Adel Khelil" w:date="2024-08-09T09:09:00Z">
              <w:r w:rsidRPr="00C271C2" w:rsidDel="000C5091">
                <w:rPr>
                  <w:rFonts w:asciiTheme="majorBidi" w:hAnsiTheme="majorBidi" w:cstheme="majorBidi"/>
                </w:rPr>
                <w:delText>2</w:delText>
              </w:r>
            </w:del>
            <w:ins w:id="392" w:author="Adel Khelil" w:date="2024-08-09T09:09:00Z">
              <w:r w:rsidR="000C5091">
                <w:rPr>
                  <w:rFonts w:asciiTheme="majorBidi" w:hAnsiTheme="majorBidi" w:cstheme="majorBidi"/>
                </w:rPr>
                <w:t>2</w:t>
              </w:r>
            </w:ins>
            <w:r w:rsidRPr="00C271C2">
              <w:rPr>
                <w:rFonts w:asciiTheme="majorBidi" w:hAnsiTheme="majorBidi" w:cstheme="majorBidi"/>
              </w:rPr>
              <w:t>g IV lente</w:t>
            </w:r>
          </w:p>
          <w:p w:rsidR="008A58B6" w:rsidDel="005C4E6B" w:rsidRDefault="008A58B6" w:rsidP="009910E8">
            <w:pPr>
              <w:jc w:val="center"/>
              <w:rPr>
                <w:del w:id="393" w:author="Adel Khelil" w:date="2024-08-09T09:08:00Z"/>
                <w:rFonts w:asciiTheme="majorBidi" w:hAnsiTheme="majorBidi" w:cstheme="majorBidi"/>
              </w:rPr>
            </w:pPr>
          </w:p>
          <w:p w:rsidR="005C4E6B" w:rsidRDefault="005C4E6B" w:rsidP="009910E8">
            <w:pPr>
              <w:jc w:val="center"/>
              <w:rPr>
                <w:ins w:id="394" w:author="Adel Khelil" w:date="2024-08-09T09:23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rPr>
                <w:del w:id="395" w:author="Adel Khelil" w:date="2024-08-09T09:08:00Z"/>
                <w:rFonts w:asciiTheme="majorBidi" w:hAnsiTheme="majorBidi" w:cstheme="majorBidi"/>
              </w:rPr>
              <w:pPrChange w:id="396" w:author="Adel Khelil" w:date="2024-08-09T09:23:00Z">
                <w:pPr>
                  <w:spacing w:after="200" w:line="276" w:lineRule="auto"/>
                  <w:jc w:val="center"/>
                </w:pPr>
              </w:pPrChange>
            </w:pPr>
          </w:p>
          <w:p w:rsidR="007C2D31" w:rsidRDefault="007C2D31" w:rsidP="007C2D31">
            <w:pPr>
              <w:rPr>
                <w:ins w:id="397" w:author="Adel Khelil" w:date="2024-08-09T09:08:00Z"/>
                <w:rFonts w:asciiTheme="majorBidi" w:hAnsiTheme="majorBidi" w:cstheme="majorBidi"/>
              </w:rPr>
              <w:pPrChange w:id="398" w:author="Adel Khelil" w:date="2024-08-09T09:23:00Z">
                <w:pPr>
                  <w:spacing w:after="200" w:line="276" w:lineRule="auto"/>
                  <w:jc w:val="center"/>
                </w:pPr>
              </w:pPrChange>
            </w:pPr>
          </w:p>
          <w:p w:rsidR="00584E31" w:rsidRPr="00C271C2" w:rsidDel="008A58B6" w:rsidRDefault="00584E31" w:rsidP="009910E8">
            <w:pPr>
              <w:jc w:val="center"/>
              <w:rPr>
                <w:del w:id="399" w:author="Adel Khelil" w:date="2024-08-09T09:08:00Z"/>
                <w:rFonts w:asciiTheme="majorBidi" w:hAnsiTheme="majorBidi" w:cstheme="majorBidi"/>
              </w:rPr>
            </w:pPr>
          </w:p>
          <w:p w:rsidR="00584E31" w:rsidDel="008A58B6" w:rsidRDefault="00584E31" w:rsidP="009910E8">
            <w:pPr>
              <w:jc w:val="center"/>
              <w:rPr>
                <w:del w:id="400" w:author="Adel Khelil" w:date="2024-08-09T09:08:00Z"/>
                <w:rFonts w:asciiTheme="majorBidi" w:hAnsiTheme="majorBidi" w:cstheme="majorBidi"/>
              </w:rPr>
            </w:pPr>
          </w:p>
          <w:p w:rsidR="00C0242D" w:rsidRPr="00C271C2" w:rsidDel="008A58B6" w:rsidRDefault="00C0242D" w:rsidP="009910E8">
            <w:pPr>
              <w:jc w:val="center"/>
              <w:rPr>
                <w:del w:id="401" w:author="Adel Khelil" w:date="2024-08-09T09:08:00Z"/>
                <w:rFonts w:asciiTheme="majorBidi" w:hAnsiTheme="majorBidi" w:cstheme="majorBidi"/>
              </w:rPr>
            </w:pPr>
          </w:p>
          <w:p w:rsidR="005B6F70" w:rsidRPr="00C271C2" w:rsidDel="000C5091" w:rsidRDefault="005B6F70" w:rsidP="009910E8">
            <w:pPr>
              <w:jc w:val="center"/>
              <w:rPr>
                <w:del w:id="402" w:author="Adel Khelil" w:date="2024-08-09T09:10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1,5 g IV lente</w:t>
            </w:r>
          </w:p>
          <w:p w:rsidR="007C2D31" w:rsidRDefault="007C2D31" w:rsidP="007C2D31">
            <w:pPr>
              <w:rPr>
                <w:del w:id="403" w:author="Adel Khelil" w:date="2024-08-09T09:09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404" w:author="Adel Khelil" w:date="2024-08-09T09:10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7C2D31" w:rsidP="007C2D31">
            <w:pPr>
              <w:rPr>
                <w:ins w:id="405" w:author="Adel Khelil" w:date="2024-08-09T09:1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406" w:author="Adel Khelil" w:date="2024-08-09T09:10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0C5091" w:rsidRDefault="000C5091" w:rsidP="009910E8">
            <w:pPr>
              <w:jc w:val="center"/>
              <w:rPr>
                <w:ins w:id="407" w:author="Adel Khelil" w:date="2024-08-09T09:10:00Z"/>
                <w:rFonts w:asciiTheme="majorBidi" w:hAnsiTheme="majorBidi" w:cstheme="majorBidi"/>
              </w:rPr>
            </w:pPr>
          </w:p>
          <w:p w:rsidR="00584E31" w:rsidRPr="00C271C2" w:rsidDel="008A58B6" w:rsidRDefault="00584E31" w:rsidP="009910E8">
            <w:pPr>
              <w:jc w:val="center"/>
              <w:rPr>
                <w:del w:id="408" w:author="Adel Khelil" w:date="2024-08-09T09:09:00Z"/>
                <w:rFonts w:asciiTheme="majorBidi" w:hAnsiTheme="majorBidi" w:cstheme="majorBidi"/>
              </w:rPr>
            </w:pPr>
          </w:p>
          <w:p w:rsidR="00584E31" w:rsidRPr="00C271C2" w:rsidDel="008A58B6" w:rsidRDefault="00584E31" w:rsidP="009910E8">
            <w:pPr>
              <w:jc w:val="center"/>
              <w:rPr>
                <w:del w:id="409" w:author="Adel Khelil" w:date="2024-08-09T09:09:00Z"/>
                <w:rFonts w:asciiTheme="majorBidi" w:hAnsiTheme="majorBidi" w:cstheme="majorBidi"/>
              </w:rPr>
            </w:pPr>
          </w:p>
          <w:p w:rsidR="005B6F70" w:rsidRDefault="001D7A21" w:rsidP="009910E8">
            <w:pPr>
              <w:jc w:val="center"/>
              <w:rPr>
                <w:ins w:id="410" w:author="Adel Khelil" w:date="2024-08-09T09:10:00Z"/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5B6F70" w:rsidRPr="00C271C2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0C5091" w:rsidRPr="00C271C2" w:rsidRDefault="000C5091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Del="000C5091" w:rsidRDefault="005B6F70" w:rsidP="009910E8">
            <w:pPr>
              <w:jc w:val="center"/>
              <w:rPr>
                <w:del w:id="411" w:author="Adel Khelil" w:date="2024-08-09T09:09:00Z"/>
                <w:rFonts w:asciiTheme="majorBidi" w:hAnsiTheme="majorBidi" w:cstheme="majorBidi"/>
                <w:lang w:val="en-US"/>
              </w:rPr>
            </w:pPr>
          </w:p>
          <w:p w:rsidR="005B6F70" w:rsidRPr="00C271C2" w:rsidRDefault="00897A33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B6F70" w:rsidRPr="00C271C2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RDefault="00C0242D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0C5091" w:rsidRDefault="005B6F70" w:rsidP="009910E8">
            <w:pPr>
              <w:jc w:val="center"/>
              <w:rPr>
                <w:ins w:id="412" w:author="Adel Khelil" w:date="2024-08-09T09:1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Dose unique 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(si durée&gt;4h, réinjecter 1g)</w:t>
            </w:r>
          </w:p>
          <w:p w:rsidR="005B6F70" w:rsidRPr="00C271C2" w:rsidDel="000C5091" w:rsidRDefault="005B6F70" w:rsidP="009910E8">
            <w:pPr>
              <w:jc w:val="center"/>
              <w:rPr>
                <w:del w:id="413" w:author="Adel Khelil" w:date="2024-08-09T09:11:00Z"/>
                <w:rFonts w:asciiTheme="majorBidi" w:hAnsiTheme="majorBidi" w:cstheme="majorBidi"/>
              </w:rPr>
            </w:pPr>
          </w:p>
          <w:p w:rsidR="005B6F70" w:rsidDel="000C5091" w:rsidRDefault="005B6F70" w:rsidP="009910E8">
            <w:pPr>
              <w:jc w:val="center"/>
              <w:rPr>
                <w:del w:id="414" w:author="Adel Khelil" w:date="2024-08-09T09:11:00Z"/>
                <w:rFonts w:asciiTheme="majorBidi" w:hAnsiTheme="majorBidi" w:cstheme="majorBidi"/>
              </w:rPr>
            </w:pPr>
          </w:p>
          <w:p w:rsidR="00C0242D" w:rsidRPr="00C271C2" w:rsidDel="000C5091" w:rsidRDefault="00C0242D" w:rsidP="009910E8">
            <w:pPr>
              <w:jc w:val="center"/>
              <w:rPr>
                <w:del w:id="415" w:author="Adel Khelil" w:date="2024-08-09T09:11:00Z"/>
                <w:rFonts w:asciiTheme="majorBidi" w:hAnsiTheme="majorBidi" w:cstheme="majorBidi"/>
              </w:rPr>
            </w:pPr>
          </w:p>
          <w:p w:rsidR="000C5091" w:rsidRDefault="000C5091" w:rsidP="009910E8">
            <w:pPr>
              <w:jc w:val="center"/>
              <w:rPr>
                <w:ins w:id="416" w:author="Adel Khelil" w:date="2024-08-09T09:12:00Z"/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17" w:author="Adel Khelil" w:date="2024-08-09T09:24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(si durée </w:t>
            </w:r>
            <w:r w:rsidRPr="00C271C2">
              <w:rPr>
                <w:rFonts w:asciiTheme="majorBidi" w:hAnsiTheme="majorBidi" w:cstheme="majorBidi"/>
                <w:sz w:val="20"/>
                <w:szCs w:val="20"/>
              </w:rPr>
              <w:t>&gt; 2 h</w:t>
            </w:r>
            <w:r w:rsidRPr="00C271C2">
              <w:rPr>
                <w:rFonts w:asciiTheme="majorBidi" w:hAnsiTheme="majorBidi" w:cstheme="majorBidi"/>
              </w:rPr>
              <w:t xml:space="preserve"> réinjecter 0.75g)</w:t>
            </w:r>
          </w:p>
          <w:p w:rsidR="005B6F70" w:rsidRPr="00C271C2" w:rsidDel="000C5091" w:rsidRDefault="005B6F70" w:rsidP="009910E8">
            <w:pPr>
              <w:jc w:val="center"/>
              <w:rPr>
                <w:del w:id="418" w:author="Adel Khelil" w:date="2024-08-09T09:10:00Z"/>
                <w:rFonts w:asciiTheme="majorBidi" w:hAnsiTheme="majorBidi" w:cstheme="majorBidi"/>
              </w:rPr>
            </w:pPr>
          </w:p>
          <w:p w:rsidR="00584E31" w:rsidRPr="00C271C2" w:rsidDel="005C4E6B" w:rsidRDefault="00584E31" w:rsidP="009910E8">
            <w:pPr>
              <w:jc w:val="center"/>
              <w:rPr>
                <w:del w:id="419" w:author="Adel Khelil" w:date="2024-08-09T09:24:00Z"/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0" w:author="Adel Khelil" w:date="2024-08-09T09:24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Dose unique </w:t>
            </w:r>
          </w:p>
          <w:p w:rsidR="007C2D31" w:rsidRDefault="005B6F70" w:rsidP="007C2D31">
            <w:pPr>
              <w:jc w:val="both"/>
              <w:rPr>
                <w:rFonts w:asciiTheme="majorBidi" w:hAnsiTheme="majorBidi" w:cstheme="majorBidi"/>
              </w:rPr>
              <w:pPrChange w:id="421" w:author="Adel Khelil" w:date="2024-08-09T09:24:00Z">
                <w:pPr>
                  <w:spacing w:after="200" w:line="276" w:lineRule="auto"/>
                  <w:jc w:val="center"/>
                </w:pPr>
              </w:pPrChange>
            </w:pPr>
            <w:r w:rsidRPr="00C271C2">
              <w:rPr>
                <w:rFonts w:asciiTheme="majorBidi" w:hAnsiTheme="majorBidi" w:cstheme="majorBidi"/>
              </w:rPr>
              <w:t>(si durée&gt;4h, réinjecter 600</w:t>
            </w:r>
            <w:r w:rsidR="009910E8" w:rsidRPr="00C271C2">
              <w:rPr>
                <w:rFonts w:asciiTheme="majorBidi" w:hAnsiTheme="majorBidi" w:cstheme="majorBidi"/>
              </w:rPr>
              <w:t xml:space="preserve"> m</w:t>
            </w:r>
            <w:r w:rsidRPr="00C271C2">
              <w:rPr>
                <w:rFonts w:asciiTheme="majorBidi" w:hAnsiTheme="majorBidi" w:cstheme="majorBidi"/>
              </w:rPr>
              <w:t>g)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</w:tc>
      </w:tr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Chirurgie du médiastin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Chirurgie du pneu</w:t>
            </w:r>
            <w:r>
              <w:rPr>
                <w:rFonts w:asciiTheme="majorBidi" w:hAnsiTheme="majorBidi" w:cstheme="majorBidi"/>
              </w:rPr>
              <w:t>m</w:t>
            </w:r>
            <w:r w:rsidR="005B6F70">
              <w:rPr>
                <w:rFonts w:asciiTheme="majorBidi" w:hAnsiTheme="majorBidi" w:cstheme="majorBidi"/>
              </w:rPr>
              <w:t>othorax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Décortication (patient non infecté)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Résection pariétale isolée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Default="005B6F70" w:rsidP="00584E31">
            <w:pPr>
              <w:rPr>
                <w:rFonts w:asciiTheme="majorBidi" w:hAnsiTheme="majorBidi" w:cstheme="majorBidi"/>
              </w:rPr>
            </w:pPr>
          </w:p>
          <w:p w:rsidR="005B6F70" w:rsidRDefault="00584E31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  <w:r w:rsidR="005B6F70">
              <w:rPr>
                <w:rFonts w:asciiTheme="majorBidi" w:hAnsiTheme="majorBidi" w:cstheme="majorBidi"/>
              </w:rPr>
              <w:t>éfazoline</w:t>
            </w: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</w:p>
          <w:p w:rsidR="005B6F70" w:rsidRPr="008566A2" w:rsidRDefault="005B6F70" w:rsidP="00584E31">
            <w:pPr>
              <w:jc w:val="both"/>
              <w:rPr>
                <w:rFonts w:asciiTheme="majorBidi" w:hAnsiTheme="majorBidi" w:cstheme="majorBidi"/>
                <w:b/>
              </w:rPr>
            </w:pPr>
            <w:r w:rsidRPr="008566A2">
              <w:rPr>
                <w:rFonts w:asciiTheme="majorBidi" w:hAnsiTheme="majorBidi" w:cstheme="majorBidi"/>
                <w:b/>
              </w:rPr>
              <w:t>All</w:t>
            </w:r>
            <w:r w:rsidR="000302EA">
              <w:rPr>
                <w:rFonts w:asciiTheme="majorBidi" w:hAnsiTheme="majorBidi" w:cstheme="majorBidi"/>
                <w:b/>
              </w:rPr>
              <w:t>e</w:t>
            </w:r>
            <w:r w:rsidRPr="008566A2">
              <w:rPr>
                <w:rFonts w:asciiTheme="majorBidi" w:hAnsiTheme="majorBidi" w:cstheme="majorBidi"/>
                <w:b/>
              </w:rPr>
              <w:t>rgie :</w:t>
            </w:r>
          </w:p>
          <w:p w:rsidR="005B6F70" w:rsidRDefault="008566A2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5B6F70" w:rsidRDefault="001D7A21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5B6F70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2g IVlente</w:t>
            </w: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8566A2" w:rsidRPr="00C52F13" w:rsidRDefault="008566A2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1D7A21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5B6F70" w:rsidRPr="00C52F13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897A33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B6F70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Pr="00945D77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2" w:author="Adel Khelil" w:date="2024-08-09T09:2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5B6F70" w:rsidRPr="009910E8" w:rsidRDefault="005B6F70" w:rsidP="009910E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(si durée &gt;4h, réinjecter 1g)</w:t>
            </w:r>
          </w:p>
          <w:p w:rsidR="005B6F70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8566A2" w:rsidRDefault="008566A2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3" w:author="Adel Khelil" w:date="2024-08-09T09:2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5B6F70" w:rsidRDefault="008566A2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</w:t>
            </w:r>
            <w:r w:rsidR="005B6F70">
              <w:rPr>
                <w:rFonts w:asciiTheme="majorBidi" w:hAnsiTheme="majorBidi" w:cstheme="majorBidi"/>
              </w:rPr>
              <w:t xml:space="preserve"> durée&gt;4h</w:t>
            </w:r>
            <w:r>
              <w:rPr>
                <w:rFonts w:asciiTheme="majorBidi" w:hAnsiTheme="majorBidi" w:cstheme="majorBidi"/>
              </w:rPr>
              <w:t>, réinjecter</w:t>
            </w:r>
            <w:r w:rsidR="005B6F70">
              <w:rPr>
                <w:rFonts w:asciiTheme="majorBidi" w:hAnsiTheme="majorBidi" w:cstheme="majorBidi"/>
              </w:rPr>
              <w:t xml:space="preserve"> 600</w:t>
            </w:r>
            <w:r w:rsidR="009910E8">
              <w:rPr>
                <w:rFonts w:asciiTheme="majorBidi" w:hAnsiTheme="majorBidi" w:cstheme="majorBidi"/>
              </w:rPr>
              <w:t>m</w:t>
            </w:r>
            <w:r w:rsidR="005B6F70">
              <w:rPr>
                <w:rFonts w:asciiTheme="majorBidi" w:hAnsiTheme="majorBidi" w:cstheme="majorBidi"/>
              </w:rPr>
              <w:t>g)</w:t>
            </w:r>
          </w:p>
          <w:p w:rsidR="005B6F70" w:rsidDel="005C4E6B" w:rsidRDefault="005B6F70" w:rsidP="009910E8">
            <w:pPr>
              <w:jc w:val="center"/>
              <w:rPr>
                <w:del w:id="424" w:author="Adel Khelil" w:date="2024-08-09T09:25:00Z"/>
                <w:rFonts w:asciiTheme="majorBidi" w:hAnsiTheme="majorBidi" w:cstheme="majorBidi"/>
              </w:rPr>
            </w:pPr>
          </w:p>
          <w:p w:rsidR="005B6F70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910E8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C2D31" w:rsidRDefault="009910E8" w:rsidP="007C2D31">
            <w:pPr>
              <w:rPr>
                <w:rFonts w:asciiTheme="majorBidi" w:hAnsiTheme="majorBidi" w:cstheme="majorBidi"/>
              </w:rPr>
              <w:pPrChange w:id="425" w:author="Ahlem Gzara" w:date="2025-07-08T08:53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Médiastinoscopie</w:t>
            </w:r>
            <w:del w:id="426" w:author="Ahlem Gzara" w:date="2025-07-08T08:53:00Z">
              <w:r w:rsidDel="009D437C">
                <w:rPr>
                  <w:rFonts w:asciiTheme="majorBidi" w:hAnsiTheme="majorBidi" w:cstheme="majorBidi"/>
                </w:rPr>
                <w:delText xml:space="preserve"> ,</w:delText>
              </w:r>
            </w:del>
            <w:r>
              <w:rPr>
                <w:rFonts w:asciiTheme="majorBidi" w:hAnsiTheme="majorBidi" w:cstheme="majorBidi"/>
              </w:rPr>
              <w:t xml:space="preserve"> et vidéothoracoscopie</w:t>
            </w:r>
          </w:p>
        </w:tc>
        <w:tc>
          <w:tcPr>
            <w:tcW w:w="666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Pas d’ABP</w:t>
            </w:r>
          </w:p>
          <w:p w:rsidR="009910E8" w:rsidRDefault="009910E8" w:rsidP="009910E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910E8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Drainage thoracique </w:t>
            </w:r>
          </w:p>
        </w:tc>
        <w:tc>
          <w:tcPr>
            <w:tcW w:w="666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677C7" w:rsidDel="005C4E6B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del w:id="427" w:author="Adel Khelil" w:date="2024-08-09T09:26:00Z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77C7" w:rsidDel="005C4E6B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del w:id="428" w:author="Adel Khelil" w:date="2024-08-09T09:26:00Z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77C7" w:rsidRPr="00B04F35" w:rsidRDefault="003677C7" w:rsidP="00B04F35">
      <w:pPr>
        <w:tabs>
          <w:tab w:val="left" w:pos="7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C9711C" w:rsidRDefault="00C9711C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7C2D31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7C2D31">
        <w:rPr>
          <w:noProof/>
        </w:rPr>
        <w:pict>
          <v:shape id="Text Box 12" o:spid="_x0000_s1032" type="#_x0000_t202" style="position:absolute;left:0;text-align:left;margin-left:0;margin-top:0;width:354.6pt;height:26.2pt;z-index:251672576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">
            <v:path arrowok="t"/>
            <v:textbox>
              <w:txbxContent>
                <w:p w:rsidR="00E83389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ophtalmologique</w:t>
                  </w:r>
                </w:p>
                <w:p w:rsidR="00E83389" w:rsidRDefault="00E83389"/>
              </w:txbxContent>
            </v:textbox>
          </v:shape>
        </w:pict>
      </w:r>
    </w:p>
    <w:p w:rsidR="00C12DD0" w:rsidRPr="00B04F35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12DD0" w:rsidRPr="00B04F35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7C7" w:rsidRPr="00885CED" w:rsidRDefault="003677C7" w:rsidP="00AB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/>
        <w:tblPrChange w:id="429" w:author="Adel Khelil" w:date="2024-08-09T09:28:00Z">
          <w:tblPr>
            <w:tblStyle w:val="Grilledutableau"/>
            <w:tblW w:w="0" w:type="auto"/>
            <w:jc w:val="center"/>
            <w:tblLook w:val="04A0"/>
          </w:tblPr>
        </w:tblPrChange>
      </w:tblPr>
      <w:tblGrid>
        <w:gridCol w:w="3539"/>
        <w:gridCol w:w="2642"/>
        <w:gridCol w:w="1951"/>
        <w:gridCol w:w="1995"/>
        <w:tblGridChange w:id="430">
          <w:tblGrid>
            <w:gridCol w:w="3714"/>
            <w:gridCol w:w="2410"/>
            <w:gridCol w:w="1643"/>
            <w:gridCol w:w="2303"/>
          </w:tblGrid>
        </w:tblGridChange>
      </w:tblGrid>
      <w:tr w:rsidR="00AB78D6" w:rsidRPr="00D83497" w:rsidTr="005C4E6B">
        <w:trPr>
          <w:trHeight w:val="594"/>
          <w:jc w:val="center"/>
          <w:trPrChange w:id="431" w:author="Adel Khelil" w:date="2024-08-09T09:28:00Z">
            <w:trPr>
              <w:trHeight w:val="594"/>
              <w:jc w:val="center"/>
            </w:trPr>
          </w:trPrChange>
        </w:trPr>
        <w:tc>
          <w:tcPr>
            <w:tcW w:w="3539" w:type="dxa"/>
            <w:tcBorders>
              <w:bottom w:val="single" w:sz="4" w:space="0" w:color="000000" w:themeColor="text1"/>
            </w:tcBorders>
            <w:vAlign w:val="center"/>
            <w:tcPrChange w:id="432" w:author="Adel Khelil" w:date="2024-08-09T09:28:00Z">
              <w:tcPr>
                <w:tcW w:w="3714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585" w:type="dxa"/>
            <w:tcBorders>
              <w:bottom w:val="single" w:sz="4" w:space="0" w:color="000000" w:themeColor="text1"/>
            </w:tcBorders>
            <w:vAlign w:val="center"/>
            <w:tcPrChange w:id="433" w:author="Adel Khelil" w:date="2024-08-09T09:28:00Z">
              <w:tcPr>
                <w:tcW w:w="2410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C12DD0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  <w:tcPrChange w:id="434" w:author="Adel Khelil" w:date="2024-08-09T09:28:00Z">
              <w:tcPr>
                <w:tcW w:w="1528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1995" w:type="dxa"/>
            <w:tcBorders>
              <w:bottom w:val="single" w:sz="4" w:space="0" w:color="000000" w:themeColor="text1"/>
            </w:tcBorders>
            <w:vAlign w:val="center"/>
            <w:tcPrChange w:id="435" w:author="Adel Khelil" w:date="2024-08-09T09:28:00Z">
              <w:tcPr>
                <w:tcW w:w="2303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1E657A" w:rsidRPr="00D83497" w:rsidTr="005C4E6B">
        <w:trPr>
          <w:jc w:val="center"/>
          <w:trPrChange w:id="436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pct15" w:color="auto" w:fill="auto"/>
            <w:vAlign w:val="center"/>
            <w:tcPrChange w:id="437" w:author="Adel Khelil" w:date="2024-08-09T09:28:00Z">
              <w:tcPr>
                <w:tcW w:w="3714" w:type="dxa"/>
                <w:shd w:val="pct15" w:color="auto" w:fill="auto"/>
                <w:vAlign w:val="center"/>
              </w:tcPr>
            </w:tcPrChange>
          </w:tcPr>
          <w:p w:rsidR="001E657A" w:rsidRPr="00D83497" w:rsidRDefault="001E657A" w:rsidP="001E6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57A">
              <w:rPr>
                <w:rFonts w:ascii="Times New Roman" w:hAnsi="Times New Roman" w:cs="Times New Roman"/>
                <w:sz w:val="24"/>
                <w:szCs w:val="24"/>
              </w:rPr>
              <w:t>Chirurgies de la cornée, duglaucome, de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rétine et du vitré</w:t>
            </w:r>
          </w:p>
        </w:tc>
        <w:tc>
          <w:tcPr>
            <w:tcW w:w="6531" w:type="dxa"/>
            <w:gridSpan w:val="3"/>
            <w:shd w:val="pct15" w:color="auto" w:fill="auto"/>
            <w:vAlign w:val="center"/>
            <w:tcPrChange w:id="438" w:author="Adel Khelil" w:date="2024-08-09T09:28:00Z">
              <w:tcPr>
                <w:tcW w:w="6241" w:type="dxa"/>
                <w:gridSpan w:val="3"/>
                <w:shd w:val="pct15" w:color="auto" w:fill="auto"/>
                <w:vAlign w:val="center"/>
              </w:tcPr>
            </w:tcPrChange>
          </w:tcPr>
          <w:p w:rsidR="001E657A" w:rsidRDefault="001E657A" w:rsidP="001E6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57A" w:rsidRPr="00D83497" w:rsidRDefault="001E657A" w:rsidP="001E6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  <w:p w:rsidR="001E657A" w:rsidRPr="00D83497" w:rsidRDefault="001E657A" w:rsidP="008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D6" w:rsidRPr="00D83497" w:rsidTr="005C4E6B">
        <w:trPr>
          <w:jc w:val="center"/>
          <w:trPrChange w:id="439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40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Cataracte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*</w:t>
            </w:r>
          </w:p>
        </w:tc>
        <w:tc>
          <w:tcPr>
            <w:tcW w:w="2585" w:type="dxa"/>
            <w:vAlign w:val="center"/>
            <w:tcPrChange w:id="441" w:author="Adel Khelil" w:date="2024-08-09T09:28:00Z">
              <w:tcPr>
                <w:tcW w:w="2410" w:type="dxa"/>
                <w:vAlign w:val="center"/>
              </w:tcPr>
            </w:tcPrChange>
          </w:tcPr>
          <w:p w:rsidR="00AB78D6" w:rsidRPr="00FE18B2" w:rsidRDefault="00F1167E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 xml:space="preserve">Injectionintracamérulaire de </w:t>
            </w:r>
            <w:del w:id="442" w:author="Adel Khelil" w:date="2024-08-09T09:28:00Z">
              <w:r w:rsidRPr="00FE18B2" w:rsidDel="005C4E6B">
                <w:rPr>
                  <w:rFonts w:ascii="Times New Roman" w:hAnsi="Times New Roman" w:cs="Times New Roman"/>
                  <w:sz w:val="24"/>
                </w:rPr>
                <w:delText>c</w:delText>
              </w:r>
            </w:del>
            <w:ins w:id="443" w:author="Adel Khelil" w:date="2024-08-09T09:28:00Z">
              <w:r w:rsidR="005C4E6B">
                <w:rPr>
                  <w:rFonts w:ascii="Times New Roman" w:hAnsi="Times New Roman" w:cs="Times New Roman"/>
                  <w:sz w:val="24"/>
                </w:rPr>
                <w:t>C</w:t>
              </w:r>
            </w:ins>
            <w:r w:rsidRPr="00FE18B2">
              <w:rPr>
                <w:rFonts w:ascii="Times New Roman" w:hAnsi="Times New Roman" w:cs="Times New Roman"/>
                <w:sz w:val="24"/>
              </w:rPr>
              <w:t>éfuroxime*</w:t>
            </w:r>
          </w:p>
        </w:tc>
        <w:tc>
          <w:tcPr>
            <w:tcW w:w="1951" w:type="dxa"/>
            <w:vAlign w:val="center"/>
            <w:tcPrChange w:id="444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FE18B2" w:rsidRDefault="00F1167E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1 mg dans 0,1 ml</w:t>
            </w:r>
          </w:p>
        </w:tc>
        <w:tc>
          <w:tcPr>
            <w:tcW w:w="1995" w:type="dxa"/>
            <w:vAlign w:val="center"/>
            <w:tcPrChange w:id="445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FE18B2" w:rsidRDefault="00F1167E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En fin d’intervention</w:t>
            </w:r>
          </w:p>
        </w:tc>
      </w:tr>
      <w:tr w:rsidR="00AB78D6" w:rsidRPr="00D83497" w:rsidTr="005C4E6B">
        <w:trPr>
          <w:jc w:val="center"/>
          <w:trPrChange w:id="446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47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Traumatisme à globe ouvert</w:t>
            </w:r>
          </w:p>
        </w:tc>
        <w:tc>
          <w:tcPr>
            <w:tcW w:w="2585" w:type="dxa"/>
            <w:vAlign w:val="center"/>
            <w:tcPrChange w:id="448" w:author="Adel Khelil" w:date="2024-08-09T09:28:00Z">
              <w:tcPr>
                <w:tcW w:w="2410" w:type="dxa"/>
                <w:vAlign w:val="center"/>
              </w:tcPr>
            </w:tcPrChange>
          </w:tcPr>
          <w:p w:rsidR="001E657A" w:rsidRDefault="001E657A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Vancomycine </w:t>
            </w:r>
          </w:p>
          <w:p w:rsidR="001E657A" w:rsidRDefault="001E657A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Ceftazidime</w:t>
            </w:r>
          </w:p>
          <w:p w:rsidR="00AB78D6" w:rsidRPr="00D83497" w:rsidRDefault="007C2D31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49" w:author="Adel Khelil" w:date="2024-08-09T09:28:00Z">
              <w:r w:rsidRPr="007C2D31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rPrChange w:id="450" w:author="Adel Khelil" w:date="2024-08-09T09:30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>Allé</w:t>
              </w:r>
            </w:ins>
            <w:ins w:id="451" w:author="Adel Khelil" w:date="2024-08-09T09:29:00Z">
              <w:r w:rsidRPr="007C2D31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rPrChange w:id="452" w:author="Adel Khelil" w:date="2024-08-09T09:30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>rgie</w:t>
              </w:r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 : </w:t>
              </w:r>
            </w:ins>
            <w:del w:id="453" w:author="Adel Khelil" w:date="2024-08-09T09:29:00Z">
              <w:r w:rsidR="001E657A"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Si allergie : </w:delText>
              </w:r>
            </w:del>
            <w:r w:rsidR="001E657A">
              <w:rPr>
                <w:rFonts w:ascii="Times New Roman" w:hAnsi="Times New Roman" w:cs="Times New Roman"/>
                <w:sz w:val="24"/>
                <w:szCs w:val="24"/>
              </w:rPr>
              <w:t>Amikacine</w:t>
            </w:r>
          </w:p>
        </w:tc>
        <w:tc>
          <w:tcPr>
            <w:tcW w:w="1951" w:type="dxa"/>
            <w:vAlign w:val="center"/>
            <w:tcPrChange w:id="454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1mg/0,1m</w:t>
            </w:r>
            <w:del w:id="455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56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ins>
          </w:p>
          <w:p w:rsidR="001E657A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2,25mg/0,1m</w:t>
            </w:r>
            <w:del w:id="457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58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ins>
          </w:p>
          <w:p w:rsidR="001E657A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 mg/0,1m</w:t>
            </w:r>
            <w:del w:id="459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60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</w:ins>
          </w:p>
        </w:tc>
        <w:tc>
          <w:tcPr>
            <w:tcW w:w="1995" w:type="dxa"/>
            <w:vAlign w:val="center"/>
            <w:tcPrChange w:id="461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D83497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462" w:author="Adel Khelil" w:date="2024-08-09T09:29:00Z">
              <w:r w:rsidRPr="00852423" w:rsidDel="005C4E6B">
                <w:rPr>
                  <w:rFonts w:ascii="Times New Roman" w:hAnsi="Times New Roman" w:cs="Times New Roman"/>
                </w:rPr>
                <w:delText>e</w:delText>
              </w:r>
            </w:del>
            <w:ins w:id="463" w:author="Adel Khelil" w:date="2024-08-09T09:29:00Z">
              <w:r w:rsidR="005C4E6B">
                <w:rPr>
                  <w:rFonts w:ascii="Times New Roman" w:hAnsi="Times New Roman" w:cs="Times New Roman"/>
                </w:rPr>
                <w:t>E</w:t>
              </w:r>
            </w:ins>
            <w:r w:rsidRPr="00852423">
              <w:rPr>
                <w:rFonts w:ascii="Times New Roman" w:hAnsi="Times New Roman" w:cs="Times New Roman"/>
              </w:rPr>
              <w:t>n injection intravitréenne en fin d’intervention</w:t>
            </w:r>
          </w:p>
        </w:tc>
      </w:tr>
      <w:tr w:rsidR="00AB78D6" w:rsidRPr="00D83497" w:rsidTr="005C4E6B">
        <w:trPr>
          <w:jc w:val="center"/>
          <w:trPrChange w:id="464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65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 xml:space="preserve">Plaies des voies lacrymales </w:t>
            </w:r>
          </w:p>
        </w:tc>
        <w:tc>
          <w:tcPr>
            <w:tcW w:w="2585" w:type="dxa"/>
            <w:vAlign w:val="center"/>
            <w:tcPrChange w:id="466" w:author="Adel Khelil" w:date="2024-08-09T09:28:00Z">
              <w:tcPr>
                <w:tcW w:w="2410" w:type="dxa"/>
                <w:vAlign w:val="center"/>
              </w:tcPr>
            </w:tcPrChange>
          </w:tcPr>
          <w:p w:rsidR="00AB78D6" w:rsidRPr="00D83497" w:rsidRDefault="00AB78D6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467" w:author="Adel Khelil" w:date="2024-08-09T09:30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468" w:author="Adel Khelil" w:date="2024-08-09T09:30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</w:tc>
        <w:tc>
          <w:tcPr>
            <w:tcW w:w="1951" w:type="dxa"/>
            <w:vAlign w:val="center"/>
            <w:tcPrChange w:id="469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1995" w:type="dxa"/>
            <w:vAlign w:val="center"/>
            <w:tcPrChange w:id="470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471" w:author="Adel Khelil" w:date="2024-08-09T09:29:00Z">
              <w:r w:rsidRPr="00D83497" w:rsidDel="005C4E6B">
                <w:rPr>
                  <w:rFonts w:ascii="Times New Roman" w:hAnsi="Times New Roman" w:cs="Times New Roman"/>
                  <w:sz w:val="24"/>
                  <w:szCs w:val="24"/>
                </w:rPr>
                <w:delText>r</w:delText>
              </w:r>
            </w:del>
            <w:ins w:id="472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>R</w:t>
              </w:r>
            </w:ins>
            <w:r w:rsidRPr="00D83497">
              <w:rPr>
                <w:rFonts w:ascii="Times New Roman" w:hAnsi="Times New Roman" w:cs="Times New Roman"/>
                <w:sz w:val="24"/>
                <w:szCs w:val="24"/>
              </w:rPr>
              <w:t xml:space="preserve">éinjection de </w:t>
            </w:r>
          </w:p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1g si &gt; 2h</w:t>
            </w:r>
          </w:p>
        </w:tc>
      </w:tr>
      <w:tr w:rsidR="00C12DD0" w:rsidRPr="00D83497" w:rsidTr="005C4E6B">
        <w:trPr>
          <w:jc w:val="center"/>
          <w:trPrChange w:id="473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74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8968B4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Ponction de la chambre </w:t>
            </w:r>
            <w:r w:rsidR="00C12DD0" w:rsidRPr="00D83497">
              <w:rPr>
                <w:rFonts w:ascii="Times New Roman" w:hAnsi="Times New Roman" w:cs="Times New Roman"/>
                <w:sz w:val="24"/>
                <w:szCs w:val="24"/>
              </w:rPr>
              <w:t>antérieure</w:t>
            </w:r>
          </w:p>
        </w:tc>
        <w:tc>
          <w:tcPr>
            <w:tcW w:w="6531" w:type="dxa"/>
            <w:gridSpan w:val="3"/>
            <w:vMerge w:val="restart"/>
            <w:shd w:val="clear" w:color="auto" w:fill="D9D9D9" w:themeFill="background1" w:themeFillShade="D9"/>
            <w:vAlign w:val="center"/>
            <w:tcPrChange w:id="475" w:author="Adel Khelil" w:date="2024-08-09T09:28:00Z">
              <w:tcPr>
                <w:tcW w:w="6241" w:type="dxa"/>
                <w:gridSpan w:val="3"/>
                <w:vMerge w:val="restart"/>
                <w:shd w:val="clear" w:color="auto" w:fill="D9D9D9" w:themeFill="background1" w:themeFillShade="D9"/>
                <w:vAlign w:val="center"/>
              </w:tcPr>
            </w:tcPrChange>
          </w:tcPr>
          <w:p w:rsidR="00C12DD0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DD0" w:rsidRPr="00D83497" w:rsidRDefault="00C12DD0" w:rsidP="00C1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DD0" w:rsidRPr="00D83497" w:rsidTr="005C4E6B">
        <w:trPr>
          <w:jc w:val="center"/>
          <w:trPrChange w:id="476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77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Ponction de liquide sous rétinien</w:t>
            </w:r>
          </w:p>
        </w:tc>
        <w:tc>
          <w:tcPr>
            <w:tcW w:w="6531" w:type="dxa"/>
            <w:gridSpan w:val="3"/>
            <w:vMerge/>
            <w:shd w:val="clear" w:color="auto" w:fill="D9D9D9" w:themeFill="background1" w:themeFillShade="D9"/>
            <w:vAlign w:val="center"/>
            <w:tcPrChange w:id="478" w:author="Adel Khelil" w:date="2024-08-09T09:28:00Z">
              <w:tcPr>
                <w:tcW w:w="6241" w:type="dxa"/>
                <w:gridSpan w:val="3"/>
                <w:vMerge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DD0" w:rsidRPr="00D83497" w:rsidTr="005C4E6B">
        <w:trPr>
          <w:jc w:val="center"/>
          <w:trPrChange w:id="479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80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Chirurgie à globe fermé</w:t>
            </w:r>
          </w:p>
          <w:p w:rsidR="00F1167E" w:rsidRPr="00F1167E" w:rsidRDefault="00F1167E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67E">
              <w:rPr>
                <w:rFonts w:ascii="Times New Roman" w:hAnsi="Times New Roman" w:cs="Times New Roman"/>
                <w:sz w:val="24"/>
              </w:rPr>
              <w:t>Injections intravitréennes</w:t>
            </w:r>
          </w:p>
        </w:tc>
        <w:tc>
          <w:tcPr>
            <w:tcW w:w="6531" w:type="dxa"/>
            <w:gridSpan w:val="3"/>
            <w:vMerge/>
            <w:shd w:val="clear" w:color="auto" w:fill="D9D9D9" w:themeFill="background1" w:themeFillShade="D9"/>
            <w:vAlign w:val="center"/>
            <w:tcPrChange w:id="481" w:author="Adel Khelil" w:date="2024-08-09T09:28:00Z">
              <w:tcPr>
                <w:tcW w:w="6241" w:type="dxa"/>
                <w:gridSpan w:val="3"/>
                <w:vMerge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DD0" w:rsidDel="005C4E6B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del w:id="482" w:author="Adel Khelil" w:date="2024-08-09T09:31:00Z"/>
          <w:rFonts w:asciiTheme="minorEastAsia" w:hAnsiTheme="minorEastAsia" w:cstheme="minorEastAsia"/>
          <w:sz w:val="20"/>
          <w:szCs w:val="20"/>
        </w:rPr>
      </w:pPr>
    </w:p>
    <w:p w:rsidR="00141947" w:rsidRDefault="00141947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3" o:spid="_x0000_s1033" type="#_x0000_t202" style="position:absolute;left:0;text-align:left;margin-left:0;margin-top:0;width:285.45pt;height:28.7pt;z-index:25167462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">
            <v:path arrowok="t"/>
            <v:textbox>
              <w:txbxContent>
                <w:p w:rsidR="00E83389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ORL</w:t>
                  </w:r>
                </w:p>
                <w:p w:rsidR="00E83389" w:rsidRPr="003677C7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Default="003677C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2DD0" w:rsidRDefault="00C12DD0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677C7" w:rsidRPr="00885CED" w:rsidRDefault="003677C7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483" w:author="Adel Khelil" w:date="2024-08-09T09:44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3911"/>
        <w:gridCol w:w="2127"/>
        <w:gridCol w:w="1612"/>
        <w:gridCol w:w="2699"/>
        <w:tblGridChange w:id="484">
          <w:tblGrid>
            <w:gridCol w:w="3911"/>
            <w:gridCol w:w="2127"/>
            <w:gridCol w:w="2043"/>
            <w:gridCol w:w="2268"/>
          </w:tblGrid>
        </w:tblGridChange>
      </w:tblGrid>
      <w:tr w:rsidR="00983696" w:rsidTr="009E6FD8">
        <w:trPr>
          <w:jc w:val="center"/>
          <w:trPrChange w:id="485" w:author="Adel Khelil" w:date="2024-08-09T09:44:00Z">
            <w:trPr>
              <w:jc w:val="center"/>
            </w:trPr>
          </w:trPrChange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6" w:author="Adel Khelil" w:date="2024-08-09T09:44:00Z">
              <w:tcPr>
                <w:tcW w:w="3911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983696" w:rsidP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7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C12DD0" w:rsidP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8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983696" w:rsidP="00983696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9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7C2D31" w:rsidRDefault="007C2D31" w:rsidP="007C2D31">
            <w:pPr>
              <w:rPr>
                <w:del w:id="490" w:author="Adel Khelil" w:date="2024-08-09T09:32:00Z"/>
                <w:rFonts w:asciiTheme="majorBidi" w:hAnsiTheme="majorBidi" w:cstheme="majorBidi"/>
                <w:b/>
                <w:bCs/>
              </w:rPr>
              <w:pPrChange w:id="491" w:author="Adel Khelil" w:date="2024-08-09T09:32:00Z">
                <w:pPr>
                  <w:spacing w:after="200" w:line="276" w:lineRule="auto"/>
                  <w:jc w:val="center"/>
                </w:pPr>
              </w:pPrChange>
            </w:pPr>
          </w:p>
          <w:p w:rsidR="00983696" w:rsidDel="005C4E6B" w:rsidRDefault="00983696">
            <w:pPr>
              <w:jc w:val="center"/>
              <w:rPr>
                <w:del w:id="492" w:author="Adel Khelil" w:date="2024-08-09T09:32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983696" w:rsidRDefault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83696" w:rsidTr="009E6FD8">
        <w:trPr>
          <w:jc w:val="center"/>
          <w:trPrChange w:id="493" w:author="Adel Khelil" w:date="2024-08-09T09:44:00Z">
            <w:trPr>
              <w:jc w:val="center"/>
            </w:trPr>
          </w:trPrChange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494" w:author="Adel Khelil" w:date="2024-08-09T09:44:00Z">
              <w:tcPr>
                <w:tcW w:w="3911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983696" w:rsidRDefault="0098369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</w:t>
            </w:r>
            <w:r w:rsidR="002E7431">
              <w:rPr>
                <w:rFonts w:asciiTheme="majorBidi" w:hAnsiTheme="majorBidi" w:cstheme="majorBidi"/>
              </w:rPr>
              <w:t>endoscopique endonasale</w:t>
            </w:r>
            <w:r w:rsidR="00492F56">
              <w:rPr>
                <w:rFonts w:asciiTheme="majorBidi" w:hAnsiTheme="majorBidi" w:cstheme="majorBidi"/>
              </w:rPr>
              <w:t xml:space="preserve"> avec ou sans méchage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95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FE18B2" w:rsidRPr="00FE18B2" w:rsidRDefault="00FE18B2" w:rsidP="00CD73FC">
            <w:pPr>
              <w:rPr>
                <w:rFonts w:ascii="Times New Roman" w:hAnsi="Times New Roman" w:cs="Times New Roman"/>
                <w:sz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Céfazoline</w:t>
            </w:r>
          </w:p>
          <w:p w:rsidR="00FE18B2" w:rsidRDefault="00FE18B2" w:rsidP="00CD73FC">
            <w:pPr>
              <w:rPr>
                <w:rFonts w:ascii="Times New Roman" w:hAnsi="Times New Roman" w:cs="Times New Roman"/>
                <w:sz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Ou</w:t>
            </w:r>
          </w:p>
          <w:p w:rsidR="00983696" w:rsidRDefault="00983696" w:rsidP="00CD73FC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496" w:author="Adel Khelil" w:date="2024-08-09T09:32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497" w:author="Adel Khelil" w:date="2024-08-09T09:32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266269" w:rsidRPr="00983696" w:rsidRDefault="00266269" w:rsidP="00266269">
            <w:pPr>
              <w:rPr>
                <w:rFonts w:asciiTheme="majorBidi" w:hAnsiTheme="majorBidi" w:cstheme="majorBidi"/>
                <w:b/>
              </w:rPr>
            </w:pPr>
            <w:del w:id="498" w:author="Adel Khelil" w:date="2024-08-09T09:32:00Z">
              <w:r w:rsidDel="005C4E6B">
                <w:rPr>
                  <w:rFonts w:asciiTheme="majorBidi" w:hAnsiTheme="majorBidi" w:cstheme="majorBidi"/>
                  <w:b/>
                </w:rPr>
                <w:delText xml:space="preserve">Si </w:delText>
              </w:r>
            </w:del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0A6B68" w:rsidRDefault="00266269" w:rsidP="00266269">
            <w:pPr>
              <w:rPr>
                <w:ins w:id="499" w:author="Adel Khelil" w:date="2024-08-09T09:39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266269" w:rsidRDefault="00266269" w:rsidP="0026626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83696" w:rsidRDefault="00266269" w:rsidP="00CD73FC">
            <w:pPr>
              <w:rPr>
                <w:rFonts w:asciiTheme="majorBidi" w:hAnsiTheme="majorBidi" w:cstheme="majorBidi"/>
              </w:rPr>
            </w:pPr>
            <w:del w:id="500" w:author="Adel Khelil" w:date="2024-08-09T09:32:00Z">
              <w:r w:rsidDel="005C4E6B">
                <w:rPr>
                  <w:rFonts w:asciiTheme="majorBidi" w:hAnsiTheme="majorBidi" w:cstheme="majorBidi"/>
                </w:rPr>
                <w:delText>g</w:delText>
              </w:r>
            </w:del>
            <w:ins w:id="501" w:author="Adel Khelil" w:date="2024-08-09T09:33:00Z">
              <w:r w:rsidR="005C4E6B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02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FE18B2" w:rsidP="007C2D31">
            <w:pPr>
              <w:jc w:val="center"/>
              <w:rPr>
                <w:rFonts w:ascii="Times New Roman" w:hAnsi="Times New Roman" w:cs="Times New Roman"/>
                <w:sz w:val="24"/>
              </w:rPr>
              <w:pPrChange w:id="503" w:author="Adel Khelil" w:date="2024-08-09T09:41:00Z">
                <w:pPr>
                  <w:spacing w:after="200" w:line="276" w:lineRule="auto"/>
                </w:pPr>
              </w:pPrChange>
            </w:pPr>
            <w:r w:rsidRPr="00FE18B2">
              <w:rPr>
                <w:rFonts w:ascii="Times New Roman" w:hAnsi="Times New Roman" w:cs="Times New Roman"/>
                <w:sz w:val="24"/>
              </w:rPr>
              <w:t>2 g IV lente</w:t>
            </w:r>
          </w:p>
          <w:p w:rsidR="007C2D31" w:rsidRDefault="007C2D31" w:rsidP="007C2D31">
            <w:pPr>
              <w:jc w:val="center"/>
              <w:rPr>
                <w:del w:id="504" w:author="Adel Khelil" w:date="2024-08-09T09:36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8"/>
              </w:rPr>
              <w:pPrChange w:id="505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06" w:author="Adel Khelil" w:date="2024-08-09T09:36:00Z"/>
                <w:rFonts w:asciiTheme="majorBidi" w:hAnsiTheme="majorBidi" w:cstheme="majorBidi"/>
                <w:sz w:val="24"/>
              </w:rPr>
            </w:pPr>
          </w:p>
          <w:p w:rsidR="007C2D31" w:rsidRDefault="00983696" w:rsidP="007C2D31">
            <w:pPr>
              <w:jc w:val="center"/>
              <w:rPr>
                <w:rFonts w:asciiTheme="majorBidi" w:hAnsiTheme="majorBidi" w:cstheme="majorBidi"/>
                <w:sz w:val="24"/>
              </w:rPr>
              <w:pPrChange w:id="507" w:author="Adel Khelil" w:date="2024-08-09T09:41:00Z">
                <w:pPr>
                  <w:spacing w:after="200" w:line="276" w:lineRule="auto"/>
                </w:pPr>
              </w:pPrChange>
            </w:pPr>
            <w:r w:rsidRPr="00FE18B2">
              <w:rPr>
                <w:rFonts w:asciiTheme="majorBidi" w:hAnsiTheme="majorBidi" w:cstheme="majorBidi"/>
                <w:sz w:val="24"/>
              </w:rPr>
              <w:t>2 g IV lente</w:t>
            </w:r>
          </w:p>
          <w:p w:rsidR="00266269" w:rsidDel="000A6B68" w:rsidRDefault="00266269">
            <w:pPr>
              <w:jc w:val="center"/>
              <w:rPr>
                <w:del w:id="508" w:author="Adel Khelil" w:date="2024-08-09T09:33:00Z"/>
                <w:rFonts w:asciiTheme="majorBidi" w:hAnsiTheme="majorBidi" w:cstheme="majorBidi"/>
                <w:sz w:val="24"/>
              </w:rPr>
            </w:pPr>
          </w:p>
          <w:p w:rsidR="007C2D31" w:rsidRDefault="007C2D31" w:rsidP="007C2D31">
            <w:pPr>
              <w:jc w:val="center"/>
              <w:rPr>
                <w:del w:id="509" w:author="Adel Khelil" w:date="2024-08-09T09:4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4"/>
                <w:szCs w:val="28"/>
              </w:rPr>
              <w:pPrChange w:id="510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11" w:author="Adel Khelil" w:date="2024-08-09T09:40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jc w:val="center"/>
              <w:rPr>
                <w:ins w:id="512" w:author="Adel Khelil" w:date="2024-08-09T09:4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513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7C2D31" w:rsidRDefault="00266269" w:rsidP="007C2D31">
            <w:pPr>
              <w:jc w:val="center"/>
              <w:rPr>
                <w:del w:id="514" w:author="Adel Khelil" w:date="2024-08-09T09:40:00Z"/>
                <w:rFonts w:asciiTheme="majorBidi" w:hAnsiTheme="majorBidi" w:cstheme="majorBidi"/>
              </w:rPr>
              <w:pPrChange w:id="515" w:author="Adel Khelil" w:date="2024-08-09T09:4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0A6B68" w:rsidRDefault="000A6B68">
            <w:pPr>
              <w:jc w:val="center"/>
              <w:rPr>
                <w:ins w:id="516" w:author="Adel Khelil" w:date="2024-08-09T09:40:00Z"/>
                <w:rFonts w:ascii="Times New Roman" w:hAnsi="Times New Roman" w:cs="Times New Roman"/>
                <w:sz w:val="24"/>
                <w:szCs w:val="24"/>
              </w:rPr>
            </w:pPr>
          </w:p>
          <w:p w:rsidR="000A6B68" w:rsidRDefault="000A6B68">
            <w:pPr>
              <w:jc w:val="center"/>
              <w:rPr>
                <w:ins w:id="517" w:author="Adel Khelil" w:date="2024-08-09T09:40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897A33" w:rsidP="007C2D31">
            <w:pPr>
              <w:jc w:val="center"/>
              <w:rPr>
                <w:del w:id="518" w:author="Adel Khelil" w:date="2024-08-09T09:33:00Z"/>
                <w:rFonts w:asciiTheme="majorBidi" w:hAnsiTheme="majorBidi" w:cstheme="majorBidi"/>
                <w:sz w:val="24"/>
              </w:rPr>
              <w:pPrChange w:id="519" w:author="Adel Khelil" w:date="2024-08-09T09:41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266269">
              <w:rPr>
                <w:rFonts w:asciiTheme="majorBidi" w:hAnsiTheme="majorBidi" w:cstheme="majorBidi"/>
              </w:rPr>
              <w:t>mg/kg/j</w:t>
            </w:r>
          </w:p>
          <w:p w:rsidR="007C2D31" w:rsidRDefault="007C2D31" w:rsidP="007C2D31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520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21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FE18B2" w:rsidRPr="00FE18B2" w:rsidDel="000A6B68" w:rsidRDefault="00FE18B2">
            <w:pPr>
              <w:jc w:val="center"/>
              <w:rPr>
                <w:del w:id="522" w:author="Adel Khelil" w:date="2024-08-09T09:38:00Z"/>
                <w:rFonts w:ascii="Times New Roman" w:hAnsi="Times New Roman" w:cs="Times New Roman"/>
                <w:sz w:val="28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Dose unique</w:t>
            </w:r>
          </w:p>
          <w:p w:rsidR="007C2D31" w:rsidRDefault="007C2D31" w:rsidP="007C2D31">
            <w:pPr>
              <w:rPr>
                <w:del w:id="523" w:author="Adel Khelil" w:date="2024-08-09T09:35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  <w:pPrChange w:id="524" w:author="Adel Khelil" w:date="2024-08-09T09:38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25" w:author="Adel Khelil" w:date="2024-08-09T09:38:00Z"/>
                <w:rFonts w:ascii="Times New Roman" w:hAnsi="Times New Roman" w:cs="Times New Roman"/>
                <w:sz w:val="24"/>
                <w:szCs w:val="24"/>
              </w:rPr>
            </w:pPr>
          </w:p>
          <w:p w:rsidR="000A6B68" w:rsidRDefault="000A6B68">
            <w:pPr>
              <w:jc w:val="center"/>
              <w:rPr>
                <w:ins w:id="526" w:author="Adel Khelil" w:date="2024-08-09T09:37:00Z"/>
                <w:rFonts w:ascii="Times New Roman" w:hAnsi="Times New Roman" w:cs="Times New Roman"/>
                <w:sz w:val="24"/>
                <w:szCs w:val="24"/>
              </w:rPr>
            </w:pPr>
          </w:p>
          <w:p w:rsidR="00983696" w:rsidDel="000A6B68" w:rsidRDefault="00983696">
            <w:pPr>
              <w:jc w:val="center"/>
              <w:rPr>
                <w:del w:id="527" w:author="Adel Khelil" w:date="2024-08-09T09:34:00Z"/>
                <w:rFonts w:asciiTheme="majorBidi" w:hAnsiTheme="majorBidi" w:cstheme="majorBidi"/>
                <w:sz w:val="24"/>
              </w:rPr>
            </w:pPr>
            <w:r w:rsidRPr="00FE18B2">
              <w:rPr>
                <w:rFonts w:asciiTheme="majorBidi" w:hAnsiTheme="majorBidi" w:cstheme="majorBidi"/>
                <w:sz w:val="24"/>
              </w:rPr>
              <w:t>Dose unique</w:t>
            </w:r>
          </w:p>
          <w:p w:rsidR="000A6B68" w:rsidDel="000A6B68" w:rsidRDefault="000A6B68">
            <w:pPr>
              <w:jc w:val="center"/>
              <w:rPr>
                <w:del w:id="528" w:author="Adel Khelil" w:date="2024-08-09T09:35:00Z"/>
                <w:rFonts w:asciiTheme="majorBidi" w:hAnsiTheme="majorBidi" w:cstheme="majorBidi"/>
                <w:sz w:val="20"/>
                <w:szCs w:val="20"/>
              </w:rPr>
            </w:pPr>
          </w:p>
          <w:p w:rsidR="00266269" w:rsidDel="000A6B68" w:rsidRDefault="00266269">
            <w:pPr>
              <w:jc w:val="center"/>
              <w:rPr>
                <w:del w:id="529" w:author="Adel Khelil" w:date="2024-08-09T09:38:00Z"/>
                <w:rFonts w:asciiTheme="majorBidi" w:hAnsiTheme="majorBidi" w:cstheme="majorBidi"/>
                <w:sz w:val="20"/>
                <w:szCs w:val="20"/>
              </w:rPr>
            </w:pPr>
          </w:p>
          <w:p w:rsidR="000A6B68" w:rsidRDefault="000A6B68">
            <w:pPr>
              <w:jc w:val="center"/>
              <w:rPr>
                <w:ins w:id="530" w:author="Adel Khelil" w:date="2024-08-09T09:37:00Z"/>
                <w:rFonts w:asciiTheme="majorBidi" w:hAnsiTheme="majorBidi" w:cstheme="majorBidi"/>
                <w:sz w:val="20"/>
                <w:szCs w:val="20"/>
              </w:rPr>
            </w:pPr>
          </w:p>
          <w:p w:rsidR="000A6B68" w:rsidRDefault="000A6B68" w:rsidP="00266269">
            <w:pPr>
              <w:jc w:val="center"/>
              <w:rPr>
                <w:ins w:id="531" w:author="Adel Khelil" w:date="2024-08-09T09:38:00Z"/>
                <w:rFonts w:asciiTheme="majorBidi" w:hAnsiTheme="majorBidi" w:cstheme="majorBidi"/>
                <w:sz w:val="20"/>
                <w:szCs w:val="20"/>
              </w:rPr>
            </w:pPr>
          </w:p>
          <w:p w:rsidR="007C2D31" w:rsidRDefault="007C2D31" w:rsidP="007C2D31">
            <w:pPr>
              <w:rPr>
                <w:ins w:id="532" w:author="Adel Khelil" w:date="2024-08-09T09:38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0"/>
                <w:szCs w:val="20"/>
              </w:rPr>
              <w:pPrChange w:id="533" w:author="Adel Khelil" w:date="2024-08-09T09:39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266269" w:rsidP="007C2D31">
            <w:pPr>
              <w:jc w:val="both"/>
              <w:rPr>
                <w:del w:id="534" w:author="Adel Khelil" w:date="2024-08-09T09:39:00Z"/>
                <w:rFonts w:asciiTheme="majorBidi" w:hAnsiTheme="majorBidi" w:cstheme="majorBidi"/>
                <w:sz w:val="20"/>
                <w:szCs w:val="20"/>
              </w:rPr>
              <w:pPrChange w:id="535" w:author="Adel Khelil" w:date="2024-08-09T09:39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>Ré –injection de</w:t>
            </w:r>
          </w:p>
          <w:p w:rsidR="007C2D31" w:rsidRDefault="00266269" w:rsidP="007C2D31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  <w:pPrChange w:id="536" w:author="Adel Khelil" w:date="2024-08-09T09:39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 xml:space="preserve">600 mg si durée &gt; 4hpuis 600 mg /6h </w:t>
            </w:r>
          </w:p>
          <w:p w:rsidR="000A6B68" w:rsidRDefault="000A6B68" w:rsidP="00266269">
            <w:pPr>
              <w:jc w:val="center"/>
              <w:rPr>
                <w:ins w:id="537" w:author="Adel Khelil" w:date="2024-08-09T09:41:00Z"/>
                <w:rFonts w:asciiTheme="majorBidi" w:hAnsiTheme="majorBidi" w:cstheme="majorBidi"/>
                <w:sz w:val="20"/>
                <w:szCs w:val="20"/>
              </w:rPr>
            </w:pPr>
          </w:p>
          <w:p w:rsidR="002E7431" w:rsidRDefault="00266269" w:rsidP="00266269">
            <w:pPr>
              <w:jc w:val="center"/>
              <w:rPr>
                <w:rFonts w:asciiTheme="majorBidi" w:hAnsiTheme="majorBidi" w:cstheme="majorBidi"/>
              </w:rPr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>Dose unique</w:t>
            </w:r>
          </w:p>
        </w:tc>
      </w:tr>
      <w:tr w:rsidR="00492F56" w:rsidTr="009E6FD8">
        <w:trPr>
          <w:jc w:val="center"/>
          <w:trPrChange w:id="538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39" w:author="Adel Khelil" w:date="2024-08-09T09:44:00Z">
              <w:tcPr>
                <w:tcW w:w="3911" w:type="dxa"/>
                <w:vMerge w:val="restart"/>
                <w:tcBorders>
                  <w:top w:val="single" w:sz="4" w:space="0" w:color="000000" w:themeColor="text1"/>
                  <w:left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RPr="00852423" w:rsidRDefault="00492F56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cervico-faciale avec ouverture bucco-pharyngée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0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Del="000A6B68" w:rsidRDefault="00492F56" w:rsidP="00CD73FC">
            <w:pPr>
              <w:rPr>
                <w:del w:id="541" w:author="Adel Khelil" w:date="2024-08-09T09:41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542" w:author="Adel Khelil" w:date="2024-08-09T09:41:00Z">
              <w:r w:rsidR="000A6B68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ins w:id="543" w:author="Adel Khelil" w:date="2024-08-09T09:33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c. </w:t>
              </w:r>
            </w:ins>
            <w:del w:id="544" w:author="Adel Khelil" w:date="2024-08-09T09:33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492F56" w:rsidRDefault="00492F5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5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6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492F56" w:rsidP="007C2D31">
            <w:pPr>
              <w:jc w:val="both"/>
              <w:rPr>
                <w:rFonts w:asciiTheme="majorBidi" w:hAnsiTheme="majorBidi" w:cstheme="majorBidi"/>
              </w:rPr>
              <w:pPrChange w:id="547" w:author="Adel Khelil" w:date="2024-08-09T09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48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 xml:space="preserve">injection de 1 </w:t>
            </w:r>
            <w:ins w:id="549" w:author="Adel Khelil" w:date="2024-08-09T09:41:00Z">
              <w:r w:rsidR="000A6B68">
                <w:rPr>
                  <w:rFonts w:asciiTheme="majorBidi" w:hAnsiTheme="majorBidi" w:cstheme="majorBidi"/>
                </w:rPr>
                <w:t xml:space="preserve">g/ 2 h </w:t>
              </w:r>
            </w:ins>
            <w:del w:id="550" w:author="Adel Khelil" w:date="2024-08-09T09:41:00Z">
              <w:r w:rsidR="000A6B68" w:rsidDel="000A6B68">
                <w:rPr>
                  <w:rFonts w:asciiTheme="majorBidi" w:hAnsiTheme="majorBidi" w:cstheme="majorBidi"/>
                </w:rPr>
                <w:delText>G</w:delText>
              </w:r>
              <w:r w:rsidDel="000A6B68">
                <w:rPr>
                  <w:rFonts w:asciiTheme="majorBidi" w:hAnsiTheme="majorBidi" w:cstheme="majorBidi"/>
                </w:rPr>
                <w:delText xml:space="preserve"> toutes</w:delText>
              </w:r>
            </w:del>
            <w:del w:id="551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552" w:author="Adel Khelil" w:date="2024-08-09T09:42:00Z">
              <w:r w:rsidDel="000A6B6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553" w:author="Adel Khelil" w:date="2024-08-09T09:42:00Z">
              <w:r w:rsidR="000A6B68">
                <w:rPr>
                  <w:rFonts w:asciiTheme="majorBidi" w:hAnsiTheme="majorBidi" w:cstheme="majorBidi"/>
                </w:rPr>
                <w:t xml:space="preserve">/6 h </w:t>
              </w:r>
            </w:ins>
            <w:del w:id="554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</w:tc>
      </w:tr>
      <w:tr w:rsidR="00492F56" w:rsidTr="009E6FD8">
        <w:trPr>
          <w:jc w:val="center"/>
          <w:trPrChange w:id="555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56" w:author="Adel Khelil" w:date="2024-08-09T09:44:00Z">
              <w:tcPr>
                <w:tcW w:w="3911" w:type="dxa"/>
                <w:vMerge/>
                <w:tcBorders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Pr="00852423" w:rsidRDefault="00492F56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57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Pr="00983696" w:rsidRDefault="00492F56" w:rsidP="00CD73FC">
            <w:pPr>
              <w:rPr>
                <w:rFonts w:asciiTheme="majorBidi" w:hAnsiTheme="majorBidi" w:cstheme="majorBidi"/>
                <w:b/>
              </w:rPr>
            </w:pPr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del w:id="558" w:author="Adel Khelil" w:date="2024-08-09T09:33:00Z">
              <w:r w:rsidDel="005C4E6B">
                <w:rPr>
                  <w:rFonts w:asciiTheme="majorBidi" w:hAnsiTheme="majorBidi" w:cstheme="majorBidi"/>
                </w:rPr>
                <w:delText>g</w:delText>
              </w:r>
            </w:del>
            <w:ins w:id="559" w:author="Adel Khelil" w:date="2024-08-09T09:33:00Z">
              <w:r w:rsidR="005C4E6B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60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897A33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92F56">
              <w:rPr>
                <w:rFonts w:asciiTheme="majorBidi" w:hAnsiTheme="majorBidi" w:cstheme="majorBidi"/>
              </w:rPr>
              <w:t>mg/kg</w:t>
            </w:r>
            <w:r w:rsidR="00266269">
              <w:rPr>
                <w:rFonts w:asciiTheme="majorBidi" w:hAnsiTheme="majorBidi" w:cstheme="majorBidi"/>
              </w:rPr>
              <w:t>/j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1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492F56" w:rsidP="007C2D31">
            <w:pPr>
              <w:jc w:val="both"/>
              <w:rPr>
                <w:del w:id="562" w:author="Adel Khelil" w:date="2024-08-09T09:46:00Z"/>
                <w:rFonts w:asciiTheme="majorBidi" w:hAnsiTheme="majorBidi" w:cstheme="majorBidi"/>
              </w:rPr>
              <w:pPrChange w:id="563" w:author="Adel Khelil" w:date="2024-08-09T09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64" w:author="Adel Khelil" w:date="2024-08-09T09:46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492F56" w:rsidRDefault="00492F56" w:rsidP="009E6FD8">
            <w:pPr>
              <w:jc w:val="both"/>
              <w:rPr>
                <w:ins w:id="565" w:author="Adel Khelil" w:date="2024-08-09T09:46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600 mg si durée &gt; 4hpuis 600 mg /6h pendant 24h</w:t>
            </w:r>
          </w:p>
          <w:p w:rsidR="007C2D31" w:rsidRDefault="007C2D31" w:rsidP="007C2D31">
            <w:pPr>
              <w:jc w:val="both"/>
              <w:rPr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566" w:author="Adel Khelil" w:date="2024-08-09T09:46:00Z">
                <w:pPr>
                  <w:keepNext/>
                  <w:keepLines/>
                  <w:spacing w:before="200" w:line="276" w:lineRule="auto"/>
                  <w:jc w:val="center"/>
                  <w:outlineLvl w:val="2"/>
                </w:pPr>
              </w:pPrChange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E139AE" w:rsidTr="00852423">
        <w:trPr>
          <w:trHeight w:val="636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Thyroidienne</w:t>
            </w:r>
            <w:r w:rsidR="005C6578" w:rsidRPr="00852423">
              <w:rPr>
                <w:rFonts w:asciiTheme="majorBidi" w:hAnsiTheme="majorBidi" w:cstheme="majorBidi"/>
                <w:color w:val="000000" w:themeColor="text1"/>
              </w:rPr>
              <w:t>et parathyroïdienne</w:t>
            </w:r>
          </w:p>
        </w:tc>
        <w:tc>
          <w:tcPr>
            <w:tcW w:w="643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Default="00E139AE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E139AE" w:rsidTr="00852423">
        <w:trPr>
          <w:trHeight w:val="686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de l’étrier, de l’oreille moyenne et implantation cochléaire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452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 xml:space="preserve">Chirurgie des glandes salivaires 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470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Cervicotomie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502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 xml:space="preserve">Curage ganglionnaire 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410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Amygdalectomie, Adénoïdectomie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538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vélopalatine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67F5" w:rsidTr="00852423">
        <w:trPr>
          <w:trHeight w:val="703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567F5" w:rsidRPr="00852423" w:rsidRDefault="003567F5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Laryngo-trachéo-bronchoscopie et oesophagoscopie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567F5" w:rsidRDefault="003567F5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464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Trachéotomie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9E6FD8">
        <w:trPr>
          <w:jc w:val="center"/>
          <w:trPrChange w:id="567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8" w:author="Adel Khelil" w:date="2024-08-09T09:44:00Z">
              <w:tcPr>
                <w:tcW w:w="3911" w:type="dxa"/>
                <w:vMerge w:val="restart"/>
                <w:tcBorders>
                  <w:top w:val="single" w:sz="4" w:space="0" w:color="000000" w:themeColor="text1"/>
                  <w:left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naso-sinusienne avec méchage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9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Del="009E6FD8" w:rsidRDefault="005C6578" w:rsidP="005C6578">
            <w:pPr>
              <w:rPr>
                <w:del w:id="570" w:author="Adel Khelil" w:date="2024-08-09T09:44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571" w:author="Adel Khelil" w:date="2024-08-09T09:43:00Z">
              <w:r w:rsidR="000A6B68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572" w:author="Adel Khelil" w:date="2024-08-09T09:43:00Z">
              <w:r w:rsidDel="000A6B6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5C6578" w:rsidRDefault="005C657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73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74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5C6578" w:rsidP="007C2D31">
            <w:pPr>
              <w:jc w:val="both"/>
              <w:rPr>
                <w:rFonts w:asciiTheme="majorBidi" w:hAnsiTheme="majorBidi" w:cstheme="majorBidi"/>
              </w:rPr>
              <w:pPrChange w:id="575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76" w:author="Adel Khelil" w:date="2024-08-09T09:43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 1 g</w:t>
            </w:r>
            <w:ins w:id="577" w:author="Adel Khelil" w:date="2024-08-09T09:43:00Z">
              <w:r w:rsidR="009E6FD8">
                <w:rPr>
                  <w:rFonts w:asciiTheme="majorBidi" w:hAnsiTheme="majorBidi" w:cstheme="majorBidi"/>
                </w:rPr>
                <w:t xml:space="preserve"> / 2h </w:t>
              </w:r>
            </w:ins>
            <w:del w:id="578" w:author="Adel Khelil" w:date="2024-08-09T09:43:00Z">
              <w:r w:rsidDel="009E6FD8">
                <w:rPr>
                  <w:rFonts w:asciiTheme="majorBidi" w:hAnsiTheme="majorBidi" w:cstheme="majorBidi"/>
                </w:rPr>
                <w:delText xml:space="preserve"> toutes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579" w:author="Adel Khelil" w:date="2024-08-09T09:43:00Z">
              <w:r w:rsidDel="009E6FD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580" w:author="Adel Khelil" w:date="2024-08-09T09:43:00Z">
              <w:r w:rsidR="009E6FD8">
                <w:rPr>
                  <w:rFonts w:asciiTheme="majorBidi" w:hAnsiTheme="majorBidi" w:cstheme="majorBidi"/>
                </w:rPr>
                <w:t xml:space="preserve">/ 6 h </w:t>
              </w:r>
            </w:ins>
            <w:del w:id="581" w:author="Adel Khelil" w:date="2024-08-09T09:44:00Z">
              <w:r w:rsidDel="009E6FD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</w:tc>
      </w:tr>
      <w:tr w:rsidR="005C6578" w:rsidTr="009E6FD8">
        <w:trPr>
          <w:jc w:val="center"/>
          <w:trPrChange w:id="582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3" w:author="Adel Khelil" w:date="2024-08-09T09:44:00Z">
              <w:tcPr>
                <w:tcW w:w="3911" w:type="dxa"/>
                <w:vMerge/>
                <w:tcBorders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Default="005C6578" w:rsidP="005C657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4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Pr="00983696" w:rsidRDefault="005C6578" w:rsidP="005C6578">
            <w:pPr>
              <w:rPr>
                <w:rFonts w:asciiTheme="majorBidi" w:hAnsiTheme="majorBidi" w:cstheme="majorBidi"/>
                <w:b/>
              </w:rPr>
            </w:pPr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5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897A33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C6578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6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7C2D31" w:rsidRDefault="005C6578" w:rsidP="007C2D31">
            <w:pPr>
              <w:jc w:val="both"/>
              <w:rPr>
                <w:del w:id="587" w:author="Adel Khelil" w:date="2024-08-09T09:45:00Z"/>
                <w:rFonts w:asciiTheme="majorBidi" w:hAnsiTheme="majorBidi" w:cstheme="majorBidi"/>
              </w:rPr>
              <w:pPrChange w:id="588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89" w:author="Adel Khelil" w:date="2024-08-09T09:44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7C2D31" w:rsidRDefault="005C6578" w:rsidP="007C2D31">
            <w:pPr>
              <w:jc w:val="both"/>
              <w:rPr>
                <w:rFonts w:asciiTheme="majorBidi" w:hAnsiTheme="majorBidi" w:cstheme="majorBidi"/>
              </w:rPr>
              <w:pPrChange w:id="590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600 mg si durée &gt; 4hpuis 600 mg /6h pendant 24h</w:t>
            </w:r>
          </w:p>
          <w:p w:rsidR="009E6FD8" w:rsidRDefault="009E6FD8" w:rsidP="005C6578">
            <w:pPr>
              <w:jc w:val="center"/>
              <w:rPr>
                <w:ins w:id="591" w:author="Adel Khelil" w:date="2024-08-09T09:44:00Z"/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</w:tbl>
    <w:p w:rsidR="00DF06E3" w:rsidRPr="00B71565" w:rsidRDefault="00DF06E3" w:rsidP="000E151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7C3E" w:rsidRDefault="00947C3E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br w:type="page"/>
      </w:r>
    </w:p>
    <w:p w:rsid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4" o:spid="_x0000_s1034" type="#_x0000_t202" style="position:absolute;left:0;text-align:left;margin-left:0;margin-top:0;width:447.05pt;height:26.85pt;z-index:25167667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">
            <v:path arrowok="t"/>
            <v:textbox>
              <w:txbxContent>
                <w:p w:rsidR="00E83389" w:rsidRDefault="00E83389" w:rsidP="00CD73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stomatologie et chirurgie maxillo-faciale</w:t>
                  </w:r>
                </w:p>
                <w:p w:rsidR="00E83389" w:rsidRDefault="00E83389"/>
              </w:txbxContent>
            </v:textbox>
          </v:shape>
        </w:pict>
      </w:r>
    </w:p>
    <w:p w:rsidR="003677C7" w:rsidRPr="003677C7" w:rsidRDefault="003677C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73FC" w:rsidRPr="00CD73FC" w:rsidRDefault="00CD73FC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8"/>
          <w:szCs w:val="24"/>
        </w:rPr>
      </w:pPr>
    </w:p>
    <w:tbl>
      <w:tblPr>
        <w:tblStyle w:val="Grilledutableau"/>
        <w:tblW w:w="10817" w:type="dxa"/>
        <w:jc w:val="center"/>
        <w:tblLook w:val="04A0"/>
      </w:tblPr>
      <w:tblGrid>
        <w:gridCol w:w="4001"/>
        <w:gridCol w:w="2074"/>
        <w:gridCol w:w="2370"/>
        <w:gridCol w:w="2372"/>
      </w:tblGrid>
      <w:tr w:rsidR="00D36CB2" w:rsidTr="0016166D">
        <w:trPr>
          <w:trHeight w:val="772"/>
          <w:jc w:val="center"/>
        </w:trPr>
        <w:tc>
          <w:tcPr>
            <w:tcW w:w="4001" w:type="dxa"/>
            <w:vAlign w:val="center"/>
          </w:tcPr>
          <w:p w:rsidR="00D36CB2" w:rsidRDefault="00D36CB2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074" w:type="dxa"/>
            <w:vAlign w:val="center"/>
          </w:tcPr>
          <w:p w:rsidR="00D36CB2" w:rsidRDefault="00CD73FC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370" w:type="dxa"/>
            <w:vAlign w:val="center"/>
          </w:tcPr>
          <w:p w:rsidR="00D36CB2" w:rsidRDefault="00D36CB2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372" w:type="dxa"/>
            <w:vAlign w:val="center"/>
          </w:tcPr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36CB2" w:rsidTr="0016166D">
        <w:trPr>
          <w:trHeight w:val="1932"/>
          <w:jc w:val="center"/>
        </w:trPr>
        <w:tc>
          <w:tcPr>
            <w:tcW w:w="4001" w:type="dxa"/>
            <w:vMerge w:val="restart"/>
            <w:vAlign w:val="center"/>
          </w:tcPr>
          <w:p w:rsidR="00D36CB2" w:rsidRPr="00077D2C" w:rsidRDefault="00D36CB2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m</w:t>
            </w:r>
            <w:r w:rsidR="00CD73FC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 xml:space="preserve">xillo-faciale avec ouverture bucco- pharyngée </w:t>
            </w:r>
          </w:p>
        </w:tc>
        <w:tc>
          <w:tcPr>
            <w:tcW w:w="2074" w:type="dxa"/>
            <w:vAlign w:val="center"/>
          </w:tcPr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592" w:author="Adel Khelil" w:date="2024-08-09T09:47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593" w:author="Adel Khelil" w:date="2024-08-09T09:47:00Z">
              <w:r w:rsidR="009E6FD8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ins w:id="594" w:author="Adel Khelil" w:date="2024-08-09T09:48:00Z">
              <w:r w:rsidR="009E6FD8">
                <w:rPr>
                  <w:rFonts w:ascii="Times New Roman" w:hAnsi="Times New Roman" w:cs="Times New Roman"/>
                  <w:sz w:val="24"/>
                  <w:szCs w:val="24"/>
                </w:rPr>
                <w:t xml:space="preserve">c. </w:t>
              </w:r>
            </w:ins>
            <w:del w:id="595" w:author="Adel Khelil" w:date="2024-08-09T09:47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>cid</w:delText>
              </w:r>
            </w:del>
            <w:del w:id="596" w:author="Adel Khelil" w:date="2024-08-09T09:48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D36CB2" w:rsidDel="009E6FD8" w:rsidRDefault="00D36CB2" w:rsidP="00CD73FC">
            <w:pPr>
              <w:rPr>
                <w:del w:id="597" w:author="Adel Khelil" w:date="2024-08-09T09:48:00Z"/>
                <w:rFonts w:asciiTheme="majorBidi" w:hAnsiTheme="majorBidi" w:cstheme="majorBidi"/>
              </w:rPr>
            </w:pP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</w:p>
          <w:p w:rsidR="00B0559B" w:rsidRPr="00077D2C" w:rsidRDefault="00B0559B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Alternative : Cefazoline</w:t>
            </w:r>
          </w:p>
        </w:tc>
        <w:tc>
          <w:tcPr>
            <w:tcW w:w="2370" w:type="dxa"/>
            <w:vAlign w:val="center"/>
          </w:tcPr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Pr="00077D2C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372" w:type="dxa"/>
            <w:vAlign w:val="center"/>
          </w:tcPr>
          <w:p w:rsidR="00D36CB2" w:rsidRDefault="00D36CB2" w:rsidP="00B0559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</w:t>
            </w:r>
            <w:del w:id="598" w:author="Adel Khelil" w:date="2024-08-09T09:48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 1 g</w:t>
            </w:r>
            <w:ins w:id="599" w:author="Adel Khelil" w:date="2024-08-09T09:48:00Z">
              <w:r w:rsidR="009E6FD8">
                <w:rPr>
                  <w:rFonts w:asciiTheme="majorBidi" w:hAnsiTheme="majorBidi" w:cstheme="majorBidi"/>
                </w:rPr>
                <w:t xml:space="preserve"> / 2h </w:t>
              </w:r>
            </w:ins>
            <w:del w:id="600" w:author="Adel Khelil" w:date="2024-08-09T09:48:00Z">
              <w:r w:rsidDel="009E6FD8">
                <w:rPr>
                  <w:rFonts w:asciiTheme="majorBidi" w:hAnsiTheme="majorBidi" w:cstheme="majorBidi"/>
                </w:rPr>
                <w:delText xml:space="preserve"> toutes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601" w:author="Adel Khelil" w:date="2024-08-09T09:48:00Z">
              <w:r w:rsidDel="009E6FD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602" w:author="Adel Khelil" w:date="2024-08-09T09:48:00Z">
              <w:r w:rsidR="009E6FD8">
                <w:rPr>
                  <w:rFonts w:asciiTheme="majorBidi" w:hAnsiTheme="majorBidi" w:cstheme="majorBidi"/>
                </w:rPr>
                <w:t xml:space="preserve">/ 6 h </w:t>
              </w:r>
            </w:ins>
            <w:del w:id="603" w:author="Adel Khelil" w:date="2024-08-09T09:49:00Z">
              <w:r w:rsidDel="009E6FD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  <w:p w:rsidR="00B0559B" w:rsidDel="009E6FD8" w:rsidRDefault="00B0559B" w:rsidP="00B0559B">
            <w:pPr>
              <w:rPr>
                <w:del w:id="604" w:author="Adel Khelil" w:date="2024-08-09T09:49:00Z"/>
                <w:rFonts w:asciiTheme="majorBidi" w:hAnsiTheme="majorBidi" w:cstheme="majorBidi"/>
              </w:rPr>
            </w:pPr>
          </w:p>
          <w:p w:rsidR="00B0559B" w:rsidRPr="00077D2C" w:rsidRDefault="00B0559B" w:rsidP="0085242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Réinjection si &gt; 4h</w:t>
            </w:r>
          </w:p>
        </w:tc>
      </w:tr>
      <w:tr w:rsidR="00D36CB2" w:rsidTr="0016166D">
        <w:trPr>
          <w:trHeight w:val="2225"/>
          <w:jc w:val="center"/>
        </w:trPr>
        <w:tc>
          <w:tcPr>
            <w:tcW w:w="4001" w:type="dxa"/>
            <w:vMerge/>
            <w:vAlign w:val="center"/>
          </w:tcPr>
          <w:p w:rsidR="00D36CB2" w:rsidRPr="00077D2C" w:rsidRDefault="00D36CB2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74" w:type="dxa"/>
            <w:vAlign w:val="center"/>
          </w:tcPr>
          <w:p w:rsidR="00D36CB2" w:rsidRPr="00D36CB2" w:rsidRDefault="00D36CB2" w:rsidP="00CD73FC">
            <w:pPr>
              <w:rPr>
                <w:rFonts w:asciiTheme="majorBidi" w:hAnsiTheme="majorBidi" w:cstheme="majorBidi"/>
                <w:b/>
              </w:rPr>
            </w:pPr>
            <w:r w:rsidRPr="00D36CB2">
              <w:rPr>
                <w:rFonts w:asciiTheme="majorBidi" w:hAnsiTheme="majorBidi" w:cstheme="majorBidi"/>
                <w:b/>
              </w:rPr>
              <w:t xml:space="preserve">Allergie </w:t>
            </w: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CD73FC" w:rsidRDefault="00CD73FC" w:rsidP="00CD73FC">
            <w:pPr>
              <w:rPr>
                <w:rFonts w:asciiTheme="majorBidi" w:hAnsiTheme="majorBidi" w:cstheme="majorBidi"/>
              </w:rPr>
            </w:pPr>
          </w:p>
          <w:p w:rsidR="00D36CB2" w:rsidRDefault="00CD73FC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CD73FC" w:rsidRPr="00CD73FC" w:rsidDel="009E6FD8" w:rsidRDefault="00CD73FC" w:rsidP="00CD73FC">
            <w:pPr>
              <w:rPr>
                <w:del w:id="605" w:author="Adel Khelil" w:date="2024-08-09T09:49:00Z"/>
                <w:rFonts w:asciiTheme="majorBidi" w:hAnsiTheme="majorBidi" w:cstheme="majorBidi"/>
                <w:vertAlign w:val="subscript"/>
              </w:rPr>
            </w:pP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Gentamicine </w:t>
            </w:r>
          </w:p>
        </w:tc>
        <w:tc>
          <w:tcPr>
            <w:tcW w:w="2370" w:type="dxa"/>
            <w:vAlign w:val="center"/>
          </w:tcPr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Default="00A64FD9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D36CB2">
              <w:rPr>
                <w:rFonts w:asciiTheme="majorBidi" w:hAnsiTheme="majorBidi" w:cstheme="majorBidi"/>
              </w:rPr>
              <w:t>00 mg</w:t>
            </w: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Del="009E6FD8" w:rsidRDefault="00D36CB2" w:rsidP="00CD73FC">
            <w:pPr>
              <w:jc w:val="center"/>
              <w:rPr>
                <w:del w:id="606" w:author="Adel Khelil" w:date="2024-08-09T09:50:00Z"/>
                <w:rFonts w:asciiTheme="majorBidi" w:hAnsiTheme="majorBidi" w:cstheme="majorBidi"/>
              </w:rPr>
            </w:pPr>
          </w:p>
          <w:p w:rsidR="00D36CB2" w:rsidRPr="00077D2C" w:rsidRDefault="00897A33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372" w:type="dxa"/>
            <w:vAlign w:val="center"/>
          </w:tcPr>
          <w:p w:rsidR="007C2D31" w:rsidRDefault="00D36CB2" w:rsidP="007C2D31">
            <w:pPr>
              <w:jc w:val="both"/>
              <w:rPr>
                <w:del w:id="607" w:author="Adel Khelil" w:date="2024-08-09T09:50:00Z"/>
                <w:rFonts w:asciiTheme="majorBidi" w:hAnsiTheme="majorBidi" w:cstheme="majorBidi"/>
              </w:rPr>
              <w:pPrChange w:id="608" w:author="Adel Khelil" w:date="2024-08-09T09:50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609" w:author="Adel Khelil" w:date="2024-08-09T09:49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7C2D31" w:rsidRDefault="00D36CB2" w:rsidP="007C2D31">
            <w:pPr>
              <w:jc w:val="both"/>
              <w:rPr>
                <w:rFonts w:asciiTheme="majorBidi" w:hAnsiTheme="majorBidi" w:cstheme="majorBidi"/>
              </w:rPr>
              <w:pPrChange w:id="610" w:author="Adel Khelil" w:date="2024-08-09T09:50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600 mg si durée &gt; 4h puis 600 mg /6h pendant 24h</w:t>
            </w: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Pr="007A5DC4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5C6578" w:rsidTr="00852423">
        <w:trPr>
          <w:trHeight w:val="733"/>
          <w:jc w:val="center"/>
        </w:trPr>
        <w:tc>
          <w:tcPr>
            <w:tcW w:w="4001" w:type="dxa"/>
            <w:vAlign w:val="center"/>
          </w:tcPr>
          <w:p w:rsidR="005C6578" w:rsidRDefault="005C6578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alvéolaire </w:t>
            </w:r>
          </w:p>
        </w:tc>
        <w:tc>
          <w:tcPr>
            <w:tcW w:w="6816" w:type="dxa"/>
            <w:gridSpan w:val="3"/>
            <w:vAlign w:val="center"/>
          </w:tcPr>
          <w:p w:rsidR="005C6578" w:rsidRPr="00077D2C" w:rsidRDefault="005C6578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Prévention de l’endocardite </w:t>
            </w:r>
            <w:r w:rsidRPr="00983696">
              <w:rPr>
                <w:rFonts w:asciiTheme="majorBidi" w:hAnsiTheme="majorBidi" w:cstheme="majorBidi"/>
                <w:i/>
              </w:rPr>
              <w:t xml:space="preserve">(voir </w:t>
            </w:r>
            <w:r>
              <w:rPr>
                <w:rFonts w:asciiTheme="majorBidi" w:hAnsiTheme="majorBidi" w:cstheme="majorBidi"/>
                <w:i/>
              </w:rPr>
              <w:t xml:space="preserve">tableau </w:t>
            </w:r>
            <w:r w:rsidRPr="00983696">
              <w:rPr>
                <w:rFonts w:asciiTheme="majorBidi" w:hAnsiTheme="majorBidi" w:cstheme="majorBidi"/>
                <w:i/>
              </w:rPr>
              <w:t xml:space="preserve"> prophylaxie de l’endocardite)</w:t>
            </w: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des glandes salivaires</w:t>
            </w:r>
          </w:p>
        </w:tc>
        <w:tc>
          <w:tcPr>
            <w:tcW w:w="681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CD73FC" w:rsidDel="009E6FD8" w:rsidRDefault="00CD73FC" w:rsidP="00CD73FC">
            <w:pPr>
              <w:jc w:val="center"/>
              <w:rPr>
                <w:del w:id="611" w:author="Adel Khelil" w:date="2024-08-09T09:5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CD73FC" w:rsidRDefault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Cervicotomie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41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Curage ganglionnaire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vélopalatine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131C5" w:rsidTr="00852423">
        <w:trPr>
          <w:trHeight w:val="709"/>
          <w:jc w:val="center"/>
        </w:trPr>
        <w:tc>
          <w:tcPr>
            <w:tcW w:w="4001" w:type="dxa"/>
            <w:vAlign w:val="center"/>
          </w:tcPr>
          <w:p w:rsidR="003131C5" w:rsidRDefault="003131C5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Extraction dentaire en milieu non septique</w:t>
            </w:r>
          </w:p>
        </w:tc>
        <w:tc>
          <w:tcPr>
            <w:tcW w:w="6816" w:type="dxa"/>
            <w:gridSpan w:val="3"/>
            <w:vAlign w:val="center"/>
          </w:tcPr>
          <w:p w:rsidR="003131C5" w:rsidRDefault="003131C5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Prévention de l’endocardite </w:t>
            </w:r>
            <w:r w:rsidRPr="00983696">
              <w:rPr>
                <w:rFonts w:asciiTheme="majorBidi" w:hAnsiTheme="majorBidi" w:cstheme="majorBidi"/>
                <w:i/>
              </w:rPr>
              <w:t xml:space="preserve">(voir </w:t>
            </w:r>
            <w:r>
              <w:rPr>
                <w:rFonts w:asciiTheme="majorBidi" w:hAnsiTheme="majorBidi" w:cstheme="majorBidi"/>
                <w:i/>
              </w:rPr>
              <w:t xml:space="preserve">tableau </w:t>
            </w:r>
            <w:r w:rsidRPr="00983696">
              <w:rPr>
                <w:rFonts w:asciiTheme="majorBidi" w:hAnsiTheme="majorBidi" w:cstheme="majorBidi"/>
                <w:i/>
              </w:rPr>
              <w:t xml:space="preserve"> prophylaxie de l’endocardite)</w:t>
            </w:r>
          </w:p>
        </w:tc>
      </w:tr>
    </w:tbl>
    <w:p w:rsidR="006E3A07" w:rsidRDefault="006E3A0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1947" w:rsidRDefault="0014194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3677C7" w:rsidRP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5" o:spid="_x0000_s1035" type="#_x0000_t202" style="position:absolute;left:0;text-align:left;margin-left:0;margin-top:0;width:307.4pt;height:25.6pt;z-index:25167872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">
            <v:path arrowok="t"/>
            <v:textbox>
              <w:txbxContent>
                <w:p w:rsidR="00E83389" w:rsidRDefault="00E83389" w:rsidP="00CD73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digestive</w:t>
                  </w:r>
                </w:p>
                <w:p w:rsidR="00E83389" w:rsidRDefault="00E83389"/>
              </w:txbxContent>
            </v:textbox>
          </v:shape>
        </w:pict>
      </w:r>
    </w:p>
    <w:p w:rsidR="00CD73FC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CD73FC" w:rsidRPr="0054479F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"/>
          <w:szCs w:val="6"/>
        </w:rPr>
      </w:pPr>
    </w:p>
    <w:p w:rsidR="0058053F" w:rsidRDefault="0058053F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053F" w:rsidDel="009E6FD8" w:rsidRDefault="0058053F" w:rsidP="00A53AA4">
      <w:pPr>
        <w:autoSpaceDE w:val="0"/>
        <w:autoSpaceDN w:val="0"/>
        <w:adjustRightInd w:val="0"/>
        <w:spacing w:after="0" w:line="240" w:lineRule="auto"/>
        <w:jc w:val="both"/>
        <w:rPr>
          <w:del w:id="612" w:author="Adel Khelil" w:date="2024-08-09T09:51:00Z"/>
          <w:rFonts w:ascii="Times New Roman" w:hAnsi="Times New Roman" w:cs="Times New Roman"/>
          <w:color w:val="000000"/>
          <w:sz w:val="24"/>
          <w:szCs w:val="24"/>
        </w:rPr>
      </w:pPr>
    </w:p>
    <w:p w:rsidR="00CD73FC" w:rsidRPr="0054479F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6"/>
          <w:szCs w:val="15"/>
        </w:rPr>
      </w:pPr>
    </w:p>
    <w:tbl>
      <w:tblPr>
        <w:tblStyle w:val="Grilledutableau"/>
        <w:tblW w:w="10870" w:type="dxa"/>
        <w:jc w:val="center"/>
        <w:tblLook w:val="04A0"/>
        <w:tblPrChange w:id="613" w:author="Adel Khelil" w:date="2024-08-09T10:00:00Z">
          <w:tblPr>
            <w:tblStyle w:val="Grilledutableau"/>
            <w:tblW w:w="10870" w:type="dxa"/>
            <w:jc w:val="center"/>
            <w:tblLook w:val="04A0"/>
          </w:tblPr>
        </w:tblPrChange>
      </w:tblPr>
      <w:tblGrid>
        <w:gridCol w:w="3830"/>
        <w:gridCol w:w="2575"/>
        <w:gridCol w:w="1637"/>
        <w:gridCol w:w="2828"/>
        <w:tblGridChange w:id="614">
          <w:tblGrid>
            <w:gridCol w:w="4074"/>
            <w:gridCol w:w="1902"/>
            <w:gridCol w:w="1760"/>
            <w:gridCol w:w="3134"/>
          </w:tblGrid>
        </w:tblGridChange>
      </w:tblGrid>
      <w:tr w:rsidR="00D36CB2" w:rsidRPr="00AD6CB2" w:rsidTr="00E83389">
        <w:trPr>
          <w:trHeight w:val="67"/>
          <w:jc w:val="center"/>
          <w:trPrChange w:id="615" w:author="Adel Khelil" w:date="2024-08-09T10:00:00Z">
            <w:trPr>
              <w:trHeight w:val="67"/>
              <w:jc w:val="center"/>
            </w:trPr>
          </w:trPrChange>
        </w:trPr>
        <w:tc>
          <w:tcPr>
            <w:tcW w:w="4248" w:type="dxa"/>
            <w:vAlign w:val="center"/>
            <w:tcPrChange w:id="616" w:author="Adel Khelil" w:date="2024-08-09T10:00:00Z">
              <w:tcPr>
                <w:tcW w:w="4074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Acte chirurgical</w:t>
            </w:r>
          </w:p>
        </w:tc>
        <w:tc>
          <w:tcPr>
            <w:tcW w:w="1728" w:type="dxa"/>
            <w:vAlign w:val="center"/>
            <w:tcPrChange w:id="617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C271C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Molécule</w:t>
            </w:r>
          </w:p>
        </w:tc>
        <w:tc>
          <w:tcPr>
            <w:tcW w:w="1760" w:type="dxa"/>
            <w:vAlign w:val="center"/>
            <w:tcPrChange w:id="618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Dose initiale</w:t>
            </w:r>
          </w:p>
        </w:tc>
        <w:tc>
          <w:tcPr>
            <w:tcW w:w="3134" w:type="dxa"/>
            <w:vAlign w:val="center"/>
            <w:tcPrChange w:id="619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Posologie et durée</w:t>
            </w:r>
          </w:p>
        </w:tc>
      </w:tr>
      <w:tr w:rsidR="004A7987" w:rsidRPr="00AD6CB2" w:rsidTr="00E83389">
        <w:trPr>
          <w:trHeight w:val="1254"/>
          <w:jc w:val="center"/>
          <w:trPrChange w:id="620" w:author="Adel Khelil" w:date="2024-08-09T10:00:00Z">
            <w:trPr>
              <w:trHeight w:val="1254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21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œsophagienne (sans plastie colique)</w:t>
            </w:r>
          </w:p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gastroduodénale (y compris gastrostomie endoscopique)</w:t>
            </w:r>
          </w:p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 xml:space="preserve">Chirurgie pancréatique </w:t>
            </w:r>
          </w:p>
          <w:p w:rsidR="00955DBC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hépatique</w:t>
            </w:r>
          </w:p>
          <w:p w:rsidR="004A7987" w:rsidRPr="00AD6CB2" w:rsidRDefault="004A7987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22" w:author="Adel Khelil" w:date="2024-08-09T10:00:00Z">
              <w:tcPr>
                <w:tcW w:w="1902" w:type="dxa"/>
                <w:vAlign w:val="center"/>
              </w:tcPr>
            </w:tcPrChange>
          </w:tcPr>
          <w:p w:rsidR="004A7987" w:rsidRPr="00C271C2" w:rsidRDefault="004A7987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Céfazoline</w:t>
            </w:r>
          </w:p>
          <w:p w:rsidR="004A7987" w:rsidRPr="00C271C2" w:rsidDel="009E6FD8" w:rsidRDefault="004A7987" w:rsidP="00CD73FC">
            <w:pPr>
              <w:rPr>
                <w:del w:id="623" w:author="Adel Khelil" w:date="2024-08-09T09:52:00Z"/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Ou</w:t>
            </w:r>
          </w:p>
          <w:p w:rsidR="004A7987" w:rsidRPr="00C271C2" w:rsidRDefault="00FF234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Céfuroxime</w:t>
            </w:r>
          </w:p>
        </w:tc>
        <w:tc>
          <w:tcPr>
            <w:tcW w:w="1760" w:type="dxa"/>
            <w:vAlign w:val="center"/>
            <w:tcPrChange w:id="624" w:author="Adel Khelil" w:date="2024-08-09T10:00:00Z">
              <w:tcPr>
                <w:tcW w:w="1760" w:type="dxa"/>
                <w:vAlign w:val="center"/>
              </w:tcPr>
            </w:tcPrChange>
          </w:tcPr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2g IV lente</w:t>
            </w:r>
          </w:p>
          <w:p w:rsidR="004A7987" w:rsidRPr="00C271C2" w:rsidDel="009E6FD8" w:rsidRDefault="004A7987" w:rsidP="00CD73FC">
            <w:pPr>
              <w:jc w:val="center"/>
              <w:rPr>
                <w:del w:id="625" w:author="Adel Khelil" w:date="2024-08-09T09:52:00Z"/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1,5 g IV lente</w:t>
            </w:r>
          </w:p>
        </w:tc>
        <w:tc>
          <w:tcPr>
            <w:tcW w:w="3134" w:type="dxa"/>
            <w:vAlign w:val="center"/>
            <w:tcPrChange w:id="626" w:author="Adel Khelil" w:date="2024-08-09T10:00:00Z">
              <w:tcPr>
                <w:tcW w:w="3134" w:type="dxa"/>
                <w:vAlign w:val="center"/>
              </w:tcPr>
            </w:tcPrChange>
          </w:tcPr>
          <w:p w:rsidR="009E6FD8" w:rsidRDefault="004A7987" w:rsidP="00CD73FC">
            <w:pPr>
              <w:jc w:val="center"/>
              <w:rPr>
                <w:ins w:id="627" w:author="Adel Khelil" w:date="2024-08-09T09:52:00Z"/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 xml:space="preserve">Dose unique 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(si durée&gt;4h</w:t>
            </w:r>
            <w:r w:rsidR="00CD73FC" w:rsidRPr="00C271C2">
              <w:rPr>
                <w:rFonts w:ascii="Times New Roman" w:hAnsi="Times New Roman" w:cs="Times New Roman"/>
              </w:rPr>
              <w:t>,</w:t>
            </w:r>
            <w:r w:rsidRPr="00C271C2">
              <w:rPr>
                <w:rFonts w:ascii="Times New Roman" w:hAnsi="Times New Roman" w:cs="Times New Roman"/>
              </w:rPr>
              <w:t xml:space="preserve"> réinjecter 1g</w:t>
            </w:r>
            <w:r w:rsidR="00CD73FC" w:rsidRPr="00C271C2">
              <w:rPr>
                <w:rFonts w:ascii="Times New Roman" w:hAnsi="Times New Roman" w:cs="Times New Roman"/>
              </w:rPr>
              <w:t>)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E6FD8" w:rsidRDefault="004A7987" w:rsidP="00CD73FC">
            <w:pPr>
              <w:jc w:val="center"/>
              <w:rPr>
                <w:ins w:id="628" w:author="Adel Khelil" w:date="2024-08-09T09:52:00Z"/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(si durée &gt;2h, réinjecter 0.75g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</w:tc>
      </w:tr>
      <w:tr w:rsidR="004A7987" w:rsidRPr="00AD6CB2" w:rsidTr="00E83389">
        <w:trPr>
          <w:trHeight w:val="1180"/>
          <w:jc w:val="center"/>
          <w:trPrChange w:id="629" w:author="Adel Khelil" w:date="2024-08-09T10:00:00Z">
            <w:trPr>
              <w:trHeight w:val="1180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30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4A7987" w:rsidRPr="00AD6CB2" w:rsidRDefault="004A7987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31" w:author="Adel Khelil" w:date="2024-08-09T10:00:00Z">
              <w:tcPr>
                <w:tcW w:w="1902" w:type="dxa"/>
                <w:vAlign w:val="center"/>
              </w:tcPr>
            </w:tcPrChange>
          </w:tcPr>
          <w:p w:rsidR="004A7987" w:rsidRPr="00AD6CB2" w:rsidRDefault="004A7987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</w:t>
            </w:r>
          </w:p>
          <w:p w:rsidR="004A7987" w:rsidRPr="00AD6CB2" w:rsidRDefault="004A7987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Clindamycine</w:t>
            </w:r>
          </w:p>
          <w:p w:rsidR="004A7987" w:rsidRPr="00AD6CB2" w:rsidRDefault="00FF2341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4A7987" w:rsidRPr="00AD6CB2" w:rsidRDefault="004A7987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Gentamicine</w:t>
            </w:r>
          </w:p>
        </w:tc>
        <w:tc>
          <w:tcPr>
            <w:tcW w:w="1760" w:type="dxa"/>
            <w:vAlign w:val="center"/>
            <w:tcPrChange w:id="632" w:author="Adel Khelil" w:date="2024-08-09T10:00:00Z">
              <w:tcPr>
                <w:tcW w:w="1760" w:type="dxa"/>
                <w:vAlign w:val="center"/>
              </w:tcPr>
            </w:tcPrChange>
          </w:tcPr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AD6CB2" w:rsidRDefault="00A64FD9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A7987" w:rsidRPr="00AD6CB2">
              <w:rPr>
                <w:rFonts w:ascii="Times New Roman" w:hAnsi="Times New Roman" w:cs="Times New Roman"/>
              </w:rPr>
              <w:t>00 mg</w:t>
            </w:r>
          </w:p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AD6CB2" w:rsidRDefault="00897A33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A7987" w:rsidRPr="00AD6CB2">
              <w:rPr>
                <w:rFonts w:ascii="Times New Roman" w:hAnsi="Times New Roman" w:cs="Times New Roman"/>
              </w:rPr>
              <w:t>mg/kg/j</w:t>
            </w:r>
          </w:p>
        </w:tc>
        <w:tc>
          <w:tcPr>
            <w:tcW w:w="3134" w:type="dxa"/>
            <w:vAlign w:val="center"/>
            <w:tcPrChange w:id="633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E6FD8" w:rsidRDefault="004A7987" w:rsidP="00CD73FC">
            <w:pPr>
              <w:jc w:val="center"/>
              <w:rPr>
                <w:ins w:id="634" w:author="Adel Khelil" w:date="2024-08-09T09:52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4A7987" w:rsidRPr="00AD6CB2" w:rsidRDefault="00CD73FC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(si duré</w:t>
            </w:r>
            <w:ins w:id="635" w:author="Adel Khelil" w:date="2024-08-09T09:53:00Z">
              <w:r w:rsidR="009E6FD8">
                <w:rPr>
                  <w:rFonts w:ascii="Times New Roman" w:hAnsi="Times New Roman" w:cs="Times New Roman"/>
                </w:rPr>
                <w:t>e</w:t>
              </w:r>
            </w:ins>
            <w:del w:id="636" w:author="Adel Khelil" w:date="2024-08-09T09:53:00Z">
              <w:r w:rsidDel="009E6FD8">
                <w:rPr>
                  <w:rFonts w:ascii="Times New Roman" w:hAnsi="Times New Roman" w:cs="Times New Roman"/>
                </w:rPr>
                <w:delText>e</w:delText>
              </w:r>
            </w:del>
            <w:r w:rsidR="004A7987" w:rsidRPr="00AD6CB2">
              <w:rPr>
                <w:rFonts w:ascii="Times New Roman" w:hAnsi="Times New Roman" w:cs="Times New Roman"/>
              </w:rPr>
              <w:t>&gt;4h réinjecter 600 mg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D36CB2" w:rsidRPr="00AD6CB2" w:rsidTr="00E83389">
        <w:trPr>
          <w:trHeight w:val="496"/>
          <w:jc w:val="center"/>
          <w:trPrChange w:id="637" w:author="Adel Khelil" w:date="2024-08-09T10:00:00Z">
            <w:trPr>
              <w:trHeight w:val="496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38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D36CB2" w:rsidRDefault="00955DB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36CB2" w:rsidRPr="00AD6CB2">
              <w:rPr>
                <w:rFonts w:ascii="Times New Roman" w:hAnsi="Times New Roman" w:cs="Times New Roman"/>
              </w:rPr>
              <w:t xml:space="preserve">Chirurgie des voies biliaires </w:t>
            </w:r>
          </w:p>
          <w:p w:rsidR="00955DBC" w:rsidRDefault="00955DBC" w:rsidP="00C21D8A">
            <w:pPr>
              <w:rPr>
                <w:rFonts w:ascii="Times New Roman" w:hAnsi="Times New Roman" w:cs="Times New Roman"/>
              </w:rPr>
            </w:pPr>
          </w:p>
          <w:p w:rsidR="00955DBC" w:rsidRPr="00AD6CB2" w:rsidRDefault="00955DB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-TRANSPLANTATION HÉPATIQUE</w:t>
            </w:r>
            <w:r w:rsidR="00216290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1728" w:type="dxa"/>
            <w:vAlign w:val="center"/>
            <w:tcPrChange w:id="639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rPr>
                <w:del w:id="640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Céfazoline</w:t>
            </w:r>
          </w:p>
          <w:p w:rsidR="00D36CB2" w:rsidRPr="00AD6CB2" w:rsidRDefault="00D36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Align w:val="center"/>
            <w:tcPrChange w:id="641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642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D36CB2" w:rsidP="00CD73FC">
            <w:pPr>
              <w:jc w:val="center"/>
              <w:rPr>
                <w:ins w:id="643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D36CB2" w:rsidRPr="00AD6CB2">
              <w:rPr>
                <w:rFonts w:ascii="Times New Roman" w:hAnsi="Times New Roman" w:cs="Times New Roman"/>
              </w:rPr>
              <w:t xml:space="preserve"> durée &gt;</w:t>
            </w:r>
            <w:r w:rsidR="00CD73FC">
              <w:rPr>
                <w:rFonts w:ascii="Times New Roman" w:hAnsi="Times New Roman" w:cs="Times New Roman"/>
              </w:rPr>
              <w:t xml:space="preserve"> 4h, </w:t>
            </w:r>
            <w:r w:rsidR="00D36CB2" w:rsidRPr="00AD6CB2">
              <w:rPr>
                <w:rFonts w:ascii="Times New Roman" w:hAnsi="Times New Roman" w:cs="Times New Roman"/>
              </w:rPr>
              <w:t>réinjecter 1g</w:t>
            </w:r>
            <w:r w:rsidR="00CD73FC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jc w:val="center"/>
          <w:trPrChange w:id="644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45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46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rPr>
                <w:del w:id="647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Céfuroxim</w:t>
            </w:r>
            <w:ins w:id="648" w:author="Adel Khelil" w:date="2024-08-09T09:53:00Z">
              <w:r w:rsidR="00E83389">
                <w:rPr>
                  <w:rFonts w:ascii="Times New Roman" w:hAnsi="Times New Roman" w:cs="Times New Roman"/>
                </w:rPr>
                <w:t>e</w:t>
              </w:r>
            </w:ins>
            <w:del w:id="649" w:author="Adel Khelil" w:date="2024-08-09T09:53:00Z">
              <w:r w:rsidRPr="00AD6CB2" w:rsidDel="00E83389">
                <w:rPr>
                  <w:rFonts w:ascii="Times New Roman" w:hAnsi="Times New Roman" w:cs="Times New Roman"/>
                </w:rPr>
                <w:delText>e</w:delText>
              </w:r>
            </w:del>
          </w:p>
          <w:p w:rsidR="00D36CB2" w:rsidRPr="00AD6CB2" w:rsidRDefault="00D36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Align w:val="center"/>
            <w:tcPrChange w:id="650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1,5 g IV lente</w:t>
            </w:r>
          </w:p>
        </w:tc>
        <w:tc>
          <w:tcPr>
            <w:tcW w:w="3134" w:type="dxa"/>
            <w:vAlign w:val="center"/>
            <w:tcPrChange w:id="651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D36CB2" w:rsidP="00CD73FC">
            <w:pPr>
              <w:jc w:val="center"/>
              <w:rPr>
                <w:ins w:id="652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D36CB2" w:rsidRPr="00AD6CB2">
              <w:rPr>
                <w:rFonts w:ascii="Times New Roman" w:hAnsi="Times New Roman" w:cs="Times New Roman"/>
              </w:rPr>
              <w:t xml:space="preserve"> durée &gt;2h réinjecter 0.75g</w:t>
            </w:r>
            <w:r w:rsidR="00CD73FC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trHeight w:val="1020"/>
          <w:jc w:val="center"/>
          <w:trPrChange w:id="653" w:author="Adel Khelil" w:date="2024-08-09T10:00:00Z">
            <w:trPr>
              <w:trHeight w:val="1020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54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55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FF2341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656" w:author="Adel Khelil" w:date="2024-08-09T09:55:00Z">
              <w:r w:rsidRPr="00AD6CB2">
                <w:rPr>
                  <w:rFonts w:ascii="Times New Roman" w:hAnsi="Times New Roman" w:cs="Times New Roman"/>
                </w:rPr>
                <w:t xml:space="preserve">Clindamycine </w:t>
              </w:r>
            </w:ins>
            <w:del w:id="657" w:author="Adel Khelil" w:date="2024-08-09T09:55:00Z">
              <w:r w:rsidR="00D36CB2" w:rsidRPr="00AD6CB2" w:rsidDel="00E83389">
                <w:rPr>
                  <w:rFonts w:ascii="Times New Roman" w:hAnsi="Times New Roman" w:cs="Times New Roman"/>
                </w:rPr>
                <w:delText>Gentamicine</w:delText>
              </w:r>
            </w:del>
          </w:p>
          <w:p w:rsidR="00630F4D" w:rsidRPr="00AD6CB2" w:rsidRDefault="00FF2341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658" w:author="Adel Khelil" w:date="2024-08-09T09:55:00Z">
              <w:r w:rsidRPr="00AD6CB2">
                <w:rPr>
                  <w:rFonts w:ascii="Times New Roman" w:hAnsi="Times New Roman" w:cs="Times New Roman"/>
                </w:rPr>
                <w:t>Gentamicine</w:t>
              </w:r>
            </w:ins>
            <w:del w:id="659" w:author="Adel Khelil" w:date="2024-08-09T09:55:00Z">
              <w:r w:rsidR="00D36CB2" w:rsidRPr="00AD6CB2" w:rsidDel="00E83389">
                <w:rPr>
                  <w:rFonts w:ascii="Times New Roman" w:hAnsi="Times New Roman" w:cs="Times New Roman"/>
                </w:rPr>
                <w:delText>Clindamycine</w:delText>
              </w:r>
            </w:del>
          </w:p>
        </w:tc>
        <w:tc>
          <w:tcPr>
            <w:tcW w:w="1760" w:type="dxa"/>
            <w:vAlign w:val="center"/>
            <w:tcPrChange w:id="660" w:author="Adel Khelil" w:date="2024-08-09T10:00:00Z">
              <w:tcPr>
                <w:tcW w:w="1760" w:type="dxa"/>
                <w:vAlign w:val="center"/>
              </w:tcPr>
            </w:tcPrChange>
          </w:tcPr>
          <w:p w:rsidR="00EA6D14" w:rsidRDefault="00EA6D14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E83389" w:rsidRDefault="00E83389" w:rsidP="00CD73FC">
            <w:pPr>
              <w:jc w:val="center"/>
              <w:rPr>
                <w:ins w:id="661" w:author="Adel Khelil" w:date="2024-08-09T09:55:00Z"/>
                <w:rFonts w:ascii="Times New Roman" w:hAnsi="Times New Roman" w:cs="Times New Roman"/>
                <w:sz w:val="24"/>
                <w:szCs w:val="24"/>
              </w:rPr>
            </w:pPr>
            <w:ins w:id="662" w:author="Adel Khelil" w:date="2024-08-09T09:55:00Z">
              <w:r>
                <w:rPr>
                  <w:rFonts w:ascii="Times New Roman" w:hAnsi="Times New Roman" w:cs="Times New Roman"/>
                </w:rPr>
                <w:t>9</w:t>
              </w:r>
              <w:r w:rsidRPr="00AD6CB2">
                <w:rPr>
                  <w:rFonts w:ascii="Times New Roman" w:hAnsi="Times New Roman" w:cs="Times New Roman"/>
                </w:rPr>
                <w:t>00 mg</w:t>
              </w:r>
            </w:ins>
          </w:p>
          <w:p w:rsidR="00E83389" w:rsidRDefault="00E83389" w:rsidP="00CD73FC">
            <w:pPr>
              <w:jc w:val="center"/>
              <w:rPr>
                <w:ins w:id="663" w:author="Adel Khelil" w:date="2024-08-09T09:55:00Z"/>
                <w:rFonts w:ascii="Times New Roman" w:hAnsi="Times New Roman" w:cs="Times New Roman"/>
                <w:sz w:val="24"/>
                <w:szCs w:val="24"/>
              </w:rPr>
            </w:pPr>
          </w:p>
          <w:p w:rsidR="00FF2341" w:rsidRPr="00AD6CB2" w:rsidDel="00E83389" w:rsidRDefault="00897A33" w:rsidP="00CD73FC">
            <w:pPr>
              <w:jc w:val="center"/>
              <w:rPr>
                <w:del w:id="664" w:author="Adel Khelil" w:date="2024-08-09T09:5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 w:rsidRPr="00AD6CB2">
              <w:rPr>
                <w:rFonts w:ascii="Times New Roman" w:hAnsi="Times New Roman" w:cs="Times New Roman"/>
              </w:rPr>
              <w:t>mg / kg/j</w:t>
            </w:r>
          </w:p>
          <w:p w:rsidR="007910BA" w:rsidRPr="00AD6CB2" w:rsidDel="00E83389" w:rsidRDefault="007910BA" w:rsidP="00CD73FC">
            <w:pPr>
              <w:jc w:val="center"/>
              <w:rPr>
                <w:del w:id="665" w:author="Adel Khelil" w:date="2024-08-09T09:55:00Z"/>
                <w:rFonts w:ascii="Times New Roman" w:hAnsi="Times New Roman" w:cs="Times New Roman"/>
              </w:rPr>
            </w:pPr>
          </w:p>
          <w:p w:rsidR="00D36CB2" w:rsidRPr="00AD6CB2" w:rsidRDefault="00A64FD9">
            <w:pPr>
              <w:jc w:val="center"/>
              <w:rPr>
                <w:rFonts w:ascii="Times New Roman" w:hAnsi="Times New Roman" w:cs="Times New Roman"/>
              </w:rPr>
            </w:pPr>
            <w:del w:id="666" w:author="Adel Khelil" w:date="2024-08-09T09:55:00Z">
              <w:r w:rsidDel="00E83389">
                <w:rPr>
                  <w:rFonts w:ascii="Times New Roman" w:hAnsi="Times New Roman" w:cs="Times New Roman"/>
                </w:rPr>
                <w:delText>9</w:delText>
              </w:r>
              <w:r w:rsidR="00D36CB2" w:rsidRPr="00AD6CB2" w:rsidDel="00E83389">
                <w:rPr>
                  <w:rFonts w:ascii="Times New Roman" w:hAnsi="Times New Roman" w:cs="Times New Roman"/>
                </w:rPr>
                <w:delText>00 mg</w:delText>
              </w:r>
            </w:del>
          </w:p>
        </w:tc>
        <w:tc>
          <w:tcPr>
            <w:tcW w:w="3134" w:type="dxa"/>
            <w:vAlign w:val="center"/>
            <w:tcPrChange w:id="667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E83389" w:rsidP="00CD73FC">
            <w:pPr>
              <w:jc w:val="center"/>
              <w:rPr>
                <w:ins w:id="668" w:author="Adel Khelil" w:date="2024-08-09T09:54:00Z"/>
                <w:rFonts w:ascii="Times New Roman" w:hAnsi="Times New Roman" w:cs="Times New Roman"/>
              </w:rPr>
            </w:pPr>
          </w:p>
          <w:p w:rsidR="00E83389" w:rsidRDefault="00E83389" w:rsidP="00E83389">
            <w:pPr>
              <w:jc w:val="center"/>
              <w:rPr>
                <w:ins w:id="669" w:author="Adel Khelil" w:date="2024-08-09T09:55:00Z"/>
                <w:rFonts w:ascii="Times New Roman" w:hAnsi="Times New Roman" w:cs="Times New Roman"/>
              </w:rPr>
            </w:pPr>
            <w:ins w:id="670" w:author="Adel Khelil" w:date="2024-08-09T09:55:00Z">
              <w:r w:rsidRPr="00AD6CB2">
                <w:rPr>
                  <w:rFonts w:ascii="Times New Roman" w:hAnsi="Times New Roman" w:cs="Times New Roman"/>
                </w:rPr>
                <w:t xml:space="preserve">Dose unique </w:t>
              </w:r>
            </w:ins>
          </w:p>
          <w:p w:rsidR="00E83389" w:rsidRDefault="00E83389" w:rsidP="00E83389">
            <w:pPr>
              <w:jc w:val="center"/>
              <w:rPr>
                <w:ins w:id="671" w:author="Adel Khelil" w:date="2024-08-09T09:55:00Z"/>
                <w:rFonts w:ascii="Times New Roman" w:hAnsi="Times New Roman" w:cs="Times New Roman"/>
              </w:rPr>
            </w:pPr>
            <w:ins w:id="672" w:author="Adel Khelil" w:date="2024-08-09T09:55:00Z">
              <w:r w:rsidRPr="00AD6CB2">
                <w:rPr>
                  <w:rFonts w:ascii="Times New Roman" w:hAnsi="Times New Roman" w:cs="Times New Roman"/>
                </w:rPr>
                <w:t>(si</w:t>
              </w:r>
              <w:r>
                <w:rPr>
                  <w:rFonts w:ascii="Times New Roman" w:hAnsi="Times New Roman" w:cs="Times New Roman"/>
                </w:rPr>
                <w:t xml:space="preserve"> durée&gt;</w:t>
              </w:r>
              <w:r w:rsidRPr="00AD6CB2">
                <w:rPr>
                  <w:rFonts w:ascii="Times New Roman" w:hAnsi="Times New Roman" w:cs="Times New Roman"/>
                </w:rPr>
                <w:t>4h, réinjecter 600mg)</w:t>
              </w:r>
            </w:ins>
          </w:p>
          <w:p w:rsidR="00FF2341" w:rsidRPr="00AD6CB2" w:rsidDel="00E83389" w:rsidRDefault="00D36CB2" w:rsidP="00E83389">
            <w:pPr>
              <w:jc w:val="center"/>
              <w:rPr>
                <w:del w:id="673" w:author="Adel Khelil" w:date="2024-08-09T09:55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7C2D31" w:rsidRDefault="007C2D31" w:rsidP="007C2D31">
            <w:pPr>
              <w:rPr>
                <w:del w:id="674" w:author="Adel Khelil" w:date="2024-08-09T09:54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  <w:pPrChange w:id="675" w:author="Adel Khelil" w:date="2024-08-09T09:55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D36CB2" w:rsidRPr="00AD6CB2" w:rsidRDefault="00D36CB2">
            <w:pPr>
              <w:jc w:val="center"/>
              <w:rPr>
                <w:rFonts w:ascii="Times New Roman" w:hAnsi="Times New Roman" w:cs="Times New Roman"/>
              </w:rPr>
            </w:pPr>
            <w:del w:id="676" w:author="Adel Khelil" w:date="2024-08-09T09:55:00Z">
              <w:r w:rsidRPr="00AD6CB2" w:rsidDel="00E83389">
                <w:rPr>
                  <w:rFonts w:ascii="Times New Roman" w:hAnsi="Times New Roman" w:cs="Times New Roman"/>
                </w:rPr>
                <w:delText xml:space="preserve">Dose unique 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>(si</w:delText>
              </w:r>
              <w:r w:rsidR="00CD73FC" w:rsidDel="00E83389">
                <w:rPr>
                  <w:rFonts w:ascii="Times New Roman" w:hAnsi="Times New Roman" w:cs="Times New Roman"/>
                </w:rPr>
                <w:delText xml:space="preserve"> durée&gt;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 xml:space="preserve">4h, </w:delText>
              </w:r>
              <w:r w:rsidRPr="00AD6CB2" w:rsidDel="00E83389">
                <w:rPr>
                  <w:rFonts w:ascii="Times New Roman" w:hAnsi="Times New Roman" w:cs="Times New Roman"/>
                </w:rPr>
                <w:delText>réinjecter 600mg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>)</w:delText>
              </w:r>
            </w:del>
          </w:p>
        </w:tc>
      </w:tr>
      <w:tr w:rsidR="00CD73FC" w:rsidRPr="00AD6CB2" w:rsidTr="00E83389">
        <w:trPr>
          <w:jc w:val="center"/>
          <w:trPrChange w:id="677" w:author="Adel Khelil" w:date="2024-08-09T10:00:00Z">
            <w:trPr>
              <w:jc w:val="center"/>
            </w:trPr>
          </w:trPrChange>
        </w:trPr>
        <w:tc>
          <w:tcPr>
            <w:tcW w:w="4248" w:type="dxa"/>
            <w:shd w:val="clear" w:color="auto" w:fill="D9D9D9" w:themeFill="background1" w:themeFillShade="D9"/>
            <w:vAlign w:val="center"/>
            <w:tcPrChange w:id="678" w:author="Adel Khelil" w:date="2024-08-09T10:00:00Z">
              <w:tcPr>
                <w:tcW w:w="4074" w:type="dxa"/>
                <w:shd w:val="clear" w:color="auto" w:fill="D9D9D9" w:themeFill="background1" w:themeFillShade="D9"/>
                <w:vAlign w:val="center"/>
              </w:tcPr>
            </w:tcPrChange>
          </w:tcPr>
          <w:p w:rsidR="00CD73FC" w:rsidRPr="00AD6CB2" w:rsidRDefault="00CD73FC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Chirurgie vésiculaire par voie laparoscopique sans facteurs de risque*</w:t>
            </w:r>
          </w:p>
        </w:tc>
        <w:tc>
          <w:tcPr>
            <w:tcW w:w="6622" w:type="dxa"/>
            <w:gridSpan w:val="3"/>
            <w:shd w:val="clear" w:color="auto" w:fill="D9D9D9" w:themeFill="background1" w:themeFillShade="D9"/>
            <w:vAlign w:val="center"/>
            <w:tcPrChange w:id="679" w:author="Adel Khelil" w:date="2024-08-09T10:00:00Z">
              <w:tcPr>
                <w:tcW w:w="6796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CD73FC" w:rsidRPr="00AD6CB2" w:rsidRDefault="00CD73FC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Pas d’ABP</w:t>
            </w:r>
          </w:p>
        </w:tc>
      </w:tr>
      <w:tr w:rsidR="001838BA" w:rsidRPr="00AD6CB2" w:rsidTr="00E83389">
        <w:trPr>
          <w:trHeight w:val="557"/>
          <w:jc w:val="center"/>
          <w:trPrChange w:id="680" w:author="Adel Khelil" w:date="2024-08-09T10:00:00Z">
            <w:trPr>
              <w:trHeight w:val="557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81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838BA" w:rsidRPr="00AD6CB2">
              <w:rPr>
                <w:rFonts w:ascii="Times New Roman" w:hAnsi="Times New Roman" w:cs="Times New Roman"/>
              </w:rPr>
              <w:t>Chirurgie de l’intestin grêle (y compris anastomose bilio-digestive)</w:t>
            </w:r>
          </w:p>
          <w:p w:rsidR="001838BA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-Chirurgie colorectale et </w:t>
            </w:r>
            <w:r w:rsidR="001838BA" w:rsidRPr="00AD6CB2">
              <w:rPr>
                <w:rFonts w:ascii="Times New Roman" w:hAnsi="Times New Roman" w:cs="Times New Roman"/>
              </w:rPr>
              <w:t xml:space="preserve">appendiculaire** </w:t>
            </w:r>
          </w:p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(y compris plastie colique)</w:t>
            </w:r>
          </w:p>
        </w:tc>
        <w:tc>
          <w:tcPr>
            <w:tcW w:w="1728" w:type="dxa"/>
            <w:vAlign w:val="center"/>
            <w:tcPrChange w:id="682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Amoxicilline +</w:t>
            </w:r>
            <w:ins w:id="683" w:author="Adel Khelil" w:date="2024-08-09T09:56:00Z">
              <w:r w:rsidR="00E83389">
                <w:rPr>
                  <w:rFonts w:ascii="Times New Roman" w:hAnsi="Times New Roman" w:cs="Times New Roman"/>
                </w:rPr>
                <w:t xml:space="preserve">Ac. </w:t>
              </w:r>
            </w:ins>
            <w:del w:id="684" w:author="Adel Khelil" w:date="2024-08-09T09:56:00Z">
              <w:r w:rsidRPr="00AD6CB2" w:rsidDel="00E83389">
                <w:rPr>
                  <w:rFonts w:ascii="Times New Roman" w:hAnsi="Times New Roman" w:cs="Times New Roman"/>
                </w:rPr>
                <w:delText xml:space="preserve"> acide </w:delText>
              </w:r>
            </w:del>
            <w:r w:rsidRPr="00AD6CB2">
              <w:rPr>
                <w:rFonts w:ascii="Times New Roman" w:hAnsi="Times New Roman" w:cs="Times New Roman"/>
              </w:rPr>
              <w:t xml:space="preserve">clavulanique </w:t>
            </w:r>
          </w:p>
        </w:tc>
        <w:tc>
          <w:tcPr>
            <w:tcW w:w="1760" w:type="dxa"/>
            <w:vAlign w:val="center"/>
            <w:tcPrChange w:id="685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 g IV lente</w:t>
            </w:r>
          </w:p>
        </w:tc>
        <w:tc>
          <w:tcPr>
            <w:tcW w:w="3134" w:type="dxa"/>
            <w:vAlign w:val="center"/>
            <w:tcPrChange w:id="686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1838BA" w:rsidP="00CD73FC">
            <w:pPr>
              <w:jc w:val="center"/>
              <w:rPr>
                <w:ins w:id="687" w:author="Adel Khelil" w:date="2024-08-09T09:56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Dose unique 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 durée &gt;2h, réinjecter 1g)</w:t>
            </w:r>
          </w:p>
        </w:tc>
      </w:tr>
      <w:tr w:rsidR="00630F4D" w:rsidRPr="00AD6CB2" w:rsidTr="00E83389">
        <w:trPr>
          <w:trHeight w:val="995"/>
          <w:jc w:val="center"/>
          <w:trPrChange w:id="688" w:author="Adel Khelil" w:date="2024-08-09T10:00:00Z">
            <w:trPr>
              <w:trHeight w:val="995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89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630F4D" w:rsidRPr="00AD6CB2" w:rsidRDefault="00630F4D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90" w:author="Adel Khelil" w:date="2024-08-09T10:00:00Z">
              <w:tcPr>
                <w:tcW w:w="1902" w:type="dxa"/>
                <w:vAlign w:val="center"/>
              </w:tcPr>
            </w:tcPrChange>
          </w:tcPr>
          <w:p w:rsidR="00630F4D" w:rsidRPr="00AD6CB2" w:rsidRDefault="00630F4D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F91E2A" w:rsidRPr="00AD6CB2" w:rsidRDefault="00C271C2" w:rsidP="00CD7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F91E2A" w:rsidRPr="00AD6CB2">
              <w:rPr>
                <w:rFonts w:ascii="Times New Roman" w:hAnsi="Times New Roman" w:cs="Times New Roman"/>
              </w:rPr>
              <w:t xml:space="preserve">étronidazole </w:t>
            </w:r>
          </w:p>
          <w:p w:rsidR="00630F4D" w:rsidRPr="00AD6CB2" w:rsidRDefault="00A53AA4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630F4D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</w:t>
            </w:r>
            <w:r w:rsidR="00630F4D" w:rsidRPr="00AD6CB2">
              <w:rPr>
                <w:rFonts w:ascii="Times New Roman" w:hAnsi="Times New Roman" w:cs="Times New Roman"/>
              </w:rPr>
              <w:t>entamicine</w:t>
            </w:r>
          </w:p>
        </w:tc>
        <w:tc>
          <w:tcPr>
            <w:tcW w:w="1760" w:type="dxa"/>
            <w:vAlign w:val="center"/>
            <w:tcPrChange w:id="691" w:author="Adel Khelil" w:date="2024-08-09T10:00:00Z">
              <w:tcPr>
                <w:tcW w:w="1760" w:type="dxa"/>
                <w:vAlign w:val="center"/>
              </w:tcPr>
            </w:tcPrChange>
          </w:tcPr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2F13">
              <w:rPr>
                <w:rFonts w:ascii="Times New Roman" w:hAnsi="Times New Roman" w:cs="Times New Roman"/>
                <w:lang w:val="en-US"/>
              </w:rPr>
              <w:t>1g (perfusion)</w:t>
            </w:r>
          </w:p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C52F13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630F4D" w:rsidRPr="00C52F13">
              <w:rPr>
                <w:rFonts w:ascii="Times New Roman" w:hAnsi="Times New Roman" w:cs="Times New Roman"/>
                <w:lang w:val="en-US"/>
              </w:rPr>
              <w:t>mg/kg/j</w:t>
            </w:r>
          </w:p>
        </w:tc>
        <w:tc>
          <w:tcPr>
            <w:tcW w:w="3134" w:type="dxa"/>
            <w:vAlign w:val="center"/>
            <w:tcPrChange w:id="692" w:author="Adel Khelil" w:date="2024-08-09T10:00:00Z">
              <w:tcPr>
                <w:tcW w:w="3134" w:type="dxa"/>
                <w:vAlign w:val="center"/>
              </w:tcPr>
            </w:tcPrChange>
          </w:tcPr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D36CB2" w:rsidRPr="00AD6CB2" w:rsidTr="00E83389">
        <w:trPr>
          <w:trHeight w:val="187"/>
          <w:jc w:val="center"/>
          <w:trPrChange w:id="693" w:author="Adel Khelil" w:date="2024-08-09T10:00:00Z">
            <w:trPr>
              <w:trHeight w:val="187"/>
              <w:jc w:val="center"/>
            </w:trPr>
          </w:trPrChange>
        </w:trPr>
        <w:tc>
          <w:tcPr>
            <w:tcW w:w="4248" w:type="dxa"/>
            <w:vAlign w:val="center"/>
            <w:tcPrChange w:id="694" w:author="Adel Khelil" w:date="2024-08-09T10:00:00Z">
              <w:tcPr>
                <w:tcW w:w="4074" w:type="dxa"/>
                <w:vAlign w:val="center"/>
              </w:tcPr>
            </w:tcPrChange>
          </w:tcPr>
          <w:p w:rsidR="00D36CB2" w:rsidDel="00E83389" w:rsidRDefault="00D36CB2" w:rsidP="00C21D8A">
            <w:pPr>
              <w:rPr>
                <w:del w:id="695" w:author="Adel Khelil" w:date="2024-08-09T09:56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Chirurgie proctologique </w:t>
            </w:r>
          </w:p>
          <w:p w:rsidR="00FB7072" w:rsidRPr="00AD6CB2" w:rsidRDefault="00FB70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96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FB7072" w:rsidP="00CD7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E34C23" w:rsidRPr="00AD6CB2">
              <w:rPr>
                <w:rFonts w:ascii="Times New Roman" w:hAnsi="Times New Roman" w:cs="Times New Roman"/>
              </w:rPr>
              <w:t>étronidazole</w:t>
            </w:r>
          </w:p>
        </w:tc>
        <w:tc>
          <w:tcPr>
            <w:tcW w:w="1760" w:type="dxa"/>
            <w:vAlign w:val="center"/>
            <w:tcPrChange w:id="697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1g </w:t>
            </w:r>
            <w:r w:rsidR="00630F4D" w:rsidRPr="00AD6CB2">
              <w:rPr>
                <w:rFonts w:ascii="Times New Roman" w:hAnsi="Times New Roman" w:cs="Times New Roman"/>
              </w:rPr>
              <w:t>(perfusion)</w:t>
            </w:r>
          </w:p>
        </w:tc>
        <w:tc>
          <w:tcPr>
            <w:tcW w:w="3134" w:type="dxa"/>
            <w:vAlign w:val="center"/>
            <w:tcPrChange w:id="698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FB7072" w:rsidRPr="00AD6CB2" w:rsidTr="00E83389">
        <w:trPr>
          <w:trHeight w:val="450"/>
          <w:jc w:val="center"/>
          <w:trPrChange w:id="699" w:author="Adel Khelil" w:date="2024-08-09T10:00:00Z">
            <w:trPr>
              <w:trHeight w:val="450"/>
              <w:jc w:val="center"/>
            </w:trPr>
          </w:trPrChange>
        </w:trPr>
        <w:tc>
          <w:tcPr>
            <w:tcW w:w="4248" w:type="dxa"/>
            <w:shd w:val="clear" w:color="auto" w:fill="D9D9D9" w:themeFill="background1" w:themeFillShade="D9"/>
            <w:vAlign w:val="center"/>
            <w:tcPrChange w:id="700" w:author="Adel Khelil" w:date="2024-08-09T10:00:00Z">
              <w:tcPr>
                <w:tcW w:w="4074" w:type="dxa"/>
                <w:shd w:val="clear" w:color="auto" w:fill="D9D9D9" w:themeFill="background1" w:themeFillShade="D9"/>
                <w:vAlign w:val="center"/>
              </w:tcPr>
            </w:tcPrChange>
          </w:tcPr>
          <w:p w:rsidR="00FB7072" w:rsidRPr="00AD6CB2" w:rsidRDefault="00FB7072" w:rsidP="0054479F">
            <w:pPr>
              <w:ind w:left="-56" w:right="-57"/>
              <w:rPr>
                <w:rFonts w:ascii="Times New Roman" w:hAnsi="Times New Roman" w:cs="Times New Roman"/>
              </w:rPr>
            </w:pPr>
            <w:r w:rsidRPr="0054479F">
              <w:rPr>
                <w:rFonts w:ascii="Times New Roman" w:hAnsi="Times New Roman" w:cs="Times New Roman"/>
                <w:sz w:val="20"/>
                <w:szCs w:val="20"/>
              </w:rPr>
              <w:t>Hernie avec ou sans mise en place d’une plaque prothétique quelle que soit la voie d’abord</w:t>
            </w:r>
          </w:p>
        </w:tc>
        <w:tc>
          <w:tcPr>
            <w:tcW w:w="6622" w:type="dxa"/>
            <w:gridSpan w:val="3"/>
            <w:shd w:val="clear" w:color="auto" w:fill="D9D9D9" w:themeFill="background1" w:themeFillShade="D9"/>
            <w:vAlign w:val="center"/>
            <w:tcPrChange w:id="701" w:author="Adel Khelil" w:date="2024-08-09T10:00:00Z">
              <w:tcPr>
                <w:tcW w:w="6796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FB7072" w:rsidRPr="00AD6CB2" w:rsidRDefault="00FB707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Pas d’ABP</w:t>
            </w:r>
          </w:p>
        </w:tc>
      </w:tr>
      <w:tr w:rsidR="001838BA" w:rsidRPr="00AD6CB2" w:rsidTr="00E83389">
        <w:trPr>
          <w:trHeight w:val="390"/>
          <w:jc w:val="center"/>
          <w:trPrChange w:id="702" w:author="Adel Khelil" w:date="2024-08-09T10:00:00Z">
            <w:trPr>
              <w:trHeight w:val="390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03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Cure d’éventration</w:t>
            </w:r>
          </w:p>
        </w:tc>
        <w:tc>
          <w:tcPr>
            <w:tcW w:w="1728" w:type="dxa"/>
            <w:vAlign w:val="center"/>
            <w:tcPrChange w:id="704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Céfazoline</w:t>
            </w:r>
          </w:p>
        </w:tc>
        <w:tc>
          <w:tcPr>
            <w:tcW w:w="1760" w:type="dxa"/>
            <w:vAlign w:val="center"/>
            <w:tcPrChange w:id="705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706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 (si durée &gt;4h réinjecter 1g)</w:t>
            </w:r>
          </w:p>
        </w:tc>
      </w:tr>
      <w:tr w:rsidR="00D36CB2" w:rsidRPr="00AD6CB2" w:rsidTr="00E83389">
        <w:trPr>
          <w:trHeight w:val="1021"/>
          <w:jc w:val="center"/>
          <w:trPrChange w:id="707" w:author="Adel Khelil" w:date="2024-08-09T10:00:00Z">
            <w:trPr>
              <w:trHeight w:val="1021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08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09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1838BA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10" w:author="Adel Khelil" w:date="2024-08-09T09:57:00Z">
              <w:r w:rsidRPr="00AD6CB2">
                <w:rPr>
                  <w:rFonts w:ascii="Times New Roman" w:hAnsi="Times New Roman" w:cs="Times New Roman"/>
                </w:rPr>
                <w:t xml:space="preserve">Clindamycine </w:t>
              </w:r>
            </w:ins>
            <w:del w:id="711" w:author="Adel Khelil" w:date="2024-08-09T09:57:00Z">
              <w:r w:rsidR="00D36CB2" w:rsidRPr="00AD6CB2" w:rsidDel="00E83389">
                <w:rPr>
                  <w:rFonts w:ascii="Times New Roman" w:hAnsi="Times New Roman" w:cs="Times New Roman"/>
                </w:rPr>
                <w:delText xml:space="preserve">Gentamicine </w:delText>
              </w:r>
            </w:del>
          </w:p>
          <w:p w:rsidR="001838BA" w:rsidRPr="00AD6CB2" w:rsidRDefault="007910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12" w:author="Adel Khelil" w:date="2024-08-09T09:57:00Z">
              <w:r w:rsidRPr="00AD6CB2">
                <w:rPr>
                  <w:rFonts w:ascii="Times New Roman" w:hAnsi="Times New Roman" w:cs="Times New Roman"/>
                </w:rPr>
                <w:t xml:space="preserve">Gentamicine </w:t>
              </w:r>
            </w:ins>
            <w:del w:id="713" w:author="Adel Khelil" w:date="2024-08-09T09:57:00Z">
              <w:r w:rsidR="00D36CB2" w:rsidRPr="00AD6CB2" w:rsidDel="00E83389">
                <w:rPr>
                  <w:rFonts w:ascii="Times New Roman" w:hAnsi="Times New Roman" w:cs="Times New Roman"/>
                </w:rPr>
                <w:delText>Clindamycine</w:delText>
              </w:r>
            </w:del>
          </w:p>
        </w:tc>
        <w:tc>
          <w:tcPr>
            <w:tcW w:w="1760" w:type="dxa"/>
            <w:vAlign w:val="center"/>
            <w:tcPrChange w:id="714" w:author="Adel Khelil" w:date="2024-08-09T10:00:00Z">
              <w:tcPr>
                <w:tcW w:w="1760" w:type="dxa"/>
                <w:vAlign w:val="center"/>
              </w:tcPr>
            </w:tcPrChange>
          </w:tcPr>
          <w:p w:rsidR="00E83389" w:rsidRDefault="00E83389" w:rsidP="00CD73FC">
            <w:pPr>
              <w:jc w:val="center"/>
              <w:rPr>
                <w:ins w:id="715" w:author="Adel Khelil" w:date="2024-08-09T09:58:00Z"/>
                <w:rFonts w:ascii="Times New Roman" w:hAnsi="Times New Roman" w:cs="Times New Roman"/>
              </w:rPr>
            </w:pPr>
          </w:p>
          <w:p w:rsidR="00E83389" w:rsidRDefault="00E83389" w:rsidP="00CD73FC">
            <w:pPr>
              <w:jc w:val="center"/>
              <w:rPr>
                <w:ins w:id="716" w:author="Adel Khelil" w:date="2024-08-09T09:57:00Z"/>
                <w:rFonts w:ascii="Times New Roman" w:hAnsi="Times New Roman" w:cs="Times New Roman"/>
                <w:sz w:val="24"/>
                <w:szCs w:val="24"/>
              </w:rPr>
            </w:pPr>
            <w:ins w:id="717" w:author="Adel Khelil" w:date="2024-08-09T09:57:00Z">
              <w:r>
                <w:rPr>
                  <w:rFonts w:ascii="Times New Roman" w:hAnsi="Times New Roman" w:cs="Times New Roman"/>
                </w:rPr>
                <w:t>9</w:t>
              </w:r>
              <w:r w:rsidRPr="00AD6CB2">
                <w:rPr>
                  <w:rFonts w:ascii="Times New Roman" w:hAnsi="Times New Roman" w:cs="Times New Roman"/>
                </w:rPr>
                <w:t>00 mg</w:t>
              </w:r>
            </w:ins>
          </w:p>
          <w:p w:rsidR="00E83389" w:rsidRDefault="00E83389" w:rsidP="00E83389">
            <w:pPr>
              <w:jc w:val="center"/>
              <w:rPr>
                <w:ins w:id="718" w:author="Adel Khelil" w:date="2024-08-09T09:58:00Z"/>
                <w:rFonts w:ascii="Times New Roman" w:hAnsi="Times New Roman" w:cs="Times New Roman"/>
                <w:sz w:val="24"/>
                <w:szCs w:val="24"/>
              </w:rPr>
            </w:pPr>
          </w:p>
          <w:p w:rsidR="00D36CB2" w:rsidRPr="00AD6CB2" w:rsidDel="00E83389" w:rsidRDefault="00FF5611" w:rsidP="00CD73FC">
            <w:pPr>
              <w:jc w:val="center"/>
              <w:rPr>
                <w:del w:id="719" w:author="Adel Khelil" w:date="2024-08-09T09:57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 w:rsidRPr="00AD6CB2">
              <w:rPr>
                <w:rFonts w:ascii="Times New Roman" w:hAnsi="Times New Roman" w:cs="Times New Roman"/>
              </w:rPr>
              <w:t>mg / kg/j</w:t>
            </w:r>
          </w:p>
          <w:p w:rsidR="001838BA" w:rsidRPr="00AD6CB2" w:rsidDel="00E83389" w:rsidRDefault="001838BA" w:rsidP="00CD73FC">
            <w:pPr>
              <w:jc w:val="center"/>
              <w:rPr>
                <w:del w:id="720" w:author="Adel Khelil" w:date="2024-08-09T09:57:00Z"/>
                <w:rFonts w:ascii="Times New Roman" w:hAnsi="Times New Roman" w:cs="Times New Roman"/>
              </w:rPr>
            </w:pPr>
          </w:p>
          <w:p w:rsidR="00D36CB2" w:rsidRPr="00AD6CB2" w:rsidRDefault="00A64FD9">
            <w:pPr>
              <w:jc w:val="center"/>
              <w:rPr>
                <w:rFonts w:ascii="Times New Roman" w:hAnsi="Times New Roman" w:cs="Times New Roman"/>
              </w:rPr>
            </w:pPr>
            <w:del w:id="721" w:author="Adel Khelil" w:date="2024-08-09T09:57:00Z">
              <w:r w:rsidDel="00E83389">
                <w:rPr>
                  <w:rFonts w:ascii="Times New Roman" w:hAnsi="Times New Roman" w:cs="Times New Roman"/>
                </w:rPr>
                <w:delText>9</w:delText>
              </w:r>
              <w:r w:rsidR="00D36CB2" w:rsidRPr="00AD6CB2" w:rsidDel="00E83389">
                <w:rPr>
                  <w:rFonts w:ascii="Times New Roman" w:hAnsi="Times New Roman" w:cs="Times New Roman"/>
                </w:rPr>
                <w:delText>00 mg</w:delText>
              </w:r>
            </w:del>
          </w:p>
        </w:tc>
        <w:tc>
          <w:tcPr>
            <w:tcW w:w="3134" w:type="dxa"/>
            <w:vAlign w:val="center"/>
            <w:tcPrChange w:id="722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jc w:val="center"/>
              <w:rPr>
                <w:del w:id="723" w:author="Adel Khelil" w:date="2024-08-09T09:58:00Z"/>
                <w:rFonts w:ascii="Times New Roman" w:hAnsi="Times New Roman" w:cs="Times New Roman"/>
              </w:rPr>
            </w:pPr>
            <w:del w:id="724" w:author="Adel Khelil" w:date="2024-08-09T09:58:00Z">
              <w:r w:rsidRPr="00AD6CB2" w:rsidDel="00E83389">
                <w:rPr>
                  <w:rFonts w:ascii="Times New Roman" w:hAnsi="Times New Roman" w:cs="Times New Roman"/>
                </w:rPr>
                <w:delText>Dose unique</w:delText>
              </w:r>
            </w:del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E83389" w:rsidRDefault="00D36CB2" w:rsidP="00E83389">
            <w:pPr>
              <w:jc w:val="center"/>
              <w:rPr>
                <w:ins w:id="725" w:author="Adel Khelil" w:date="2024-08-09T09:58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E83389" w:rsidRDefault="001838BA">
            <w:pPr>
              <w:jc w:val="center"/>
              <w:rPr>
                <w:ins w:id="726" w:author="Adel Khelil" w:date="2024-08-09T09:58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FB7072">
              <w:rPr>
                <w:rFonts w:ascii="Times New Roman" w:hAnsi="Times New Roman" w:cs="Times New Roman"/>
              </w:rPr>
              <w:t xml:space="preserve"> durée </w:t>
            </w:r>
            <w:r w:rsidR="00D36CB2" w:rsidRPr="00AD6CB2">
              <w:rPr>
                <w:rFonts w:ascii="Times New Roman" w:hAnsi="Times New Roman" w:cs="Times New Roman"/>
              </w:rPr>
              <w:t>&gt;4</w:t>
            </w:r>
            <w:r w:rsidRPr="00AD6CB2">
              <w:rPr>
                <w:rFonts w:ascii="Times New Roman" w:hAnsi="Times New Roman" w:cs="Times New Roman"/>
              </w:rPr>
              <w:t>h, réinjecter600mg)</w:t>
            </w:r>
          </w:p>
          <w:p w:rsidR="00D36CB2" w:rsidRPr="00AD6CB2" w:rsidRDefault="00E83389">
            <w:pPr>
              <w:jc w:val="center"/>
              <w:rPr>
                <w:rFonts w:ascii="Times New Roman" w:hAnsi="Times New Roman" w:cs="Times New Roman"/>
              </w:rPr>
            </w:pPr>
            <w:ins w:id="727" w:author="Adel Khelil" w:date="2024-08-09T09:58:00Z">
              <w:r w:rsidRPr="00AD6CB2">
                <w:rPr>
                  <w:rFonts w:ascii="Times New Roman" w:hAnsi="Times New Roman" w:cs="Times New Roman"/>
                </w:rPr>
                <w:t>Dose unique</w:t>
              </w:r>
            </w:ins>
          </w:p>
        </w:tc>
      </w:tr>
      <w:tr w:rsidR="001838BA" w:rsidRPr="00AD6CB2" w:rsidTr="00E83389">
        <w:trPr>
          <w:jc w:val="center"/>
          <w:trPrChange w:id="728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29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Plaies de l’abdomen </w:t>
            </w:r>
          </w:p>
        </w:tc>
        <w:tc>
          <w:tcPr>
            <w:tcW w:w="1728" w:type="dxa"/>
            <w:vAlign w:val="center"/>
            <w:tcPrChange w:id="730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Amoxicilline +</w:t>
            </w:r>
            <w:ins w:id="731" w:author="Adel Khelil" w:date="2024-08-09T09:56:00Z">
              <w:r w:rsidR="00E83389">
                <w:rPr>
                  <w:rFonts w:ascii="Times New Roman" w:hAnsi="Times New Roman" w:cs="Times New Roman"/>
                </w:rPr>
                <w:t>A</w:t>
              </w:r>
            </w:ins>
            <w:ins w:id="732" w:author="Adel Khelil" w:date="2024-08-09T09:57:00Z">
              <w:r w:rsidR="00E83389">
                <w:rPr>
                  <w:rFonts w:ascii="Times New Roman" w:hAnsi="Times New Roman" w:cs="Times New Roman"/>
                </w:rPr>
                <w:t xml:space="preserve">c. </w:t>
              </w:r>
            </w:ins>
            <w:del w:id="733" w:author="Adel Khelil" w:date="2024-08-09T09:57:00Z">
              <w:r w:rsidRPr="00AD6CB2" w:rsidDel="00E83389">
                <w:rPr>
                  <w:rFonts w:ascii="Times New Roman" w:hAnsi="Times New Roman" w:cs="Times New Roman"/>
                </w:rPr>
                <w:delText xml:space="preserve"> acide </w:delText>
              </w:r>
            </w:del>
            <w:r w:rsidRPr="00AD6CB2">
              <w:rPr>
                <w:rFonts w:ascii="Times New Roman" w:hAnsi="Times New Roman" w:cs="Times New Roman"/>
              </w:rPr>
              <w:t xml:space="preserve">clavulanique </w:t>
            </w:r>
          </w:p>
        </w:tc>
        <w:tc>
          <w:tcPr>
            <w:tcW w:w="1760" w:type="dxa"/>
            <w:vAlign w:val="center"/>
            <w:tcPrChange w:id="734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 g IV lente</w:t>
            </w:r>
          </w:p>
        </w:tc>
        <w:tc>
          <w:tcPr>
            <w:tcW w:w="3134" w:type="dxa"/>
            <w:vAlign w:val="center"/>
            <w:tcPrChange w:id="735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1838BA" w:rsidP="00CD73FC">
            <w:pPr>
              <w:jc w:val="center"/>
              <w:rPr>
                <w:ins w:id="736" w:author="Adel Khelil" w:date="2024-08-09T09:57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Dose unique 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 durée &gt;2h, réinjecter 1g)</w:t>
            </w:r>
          </w:p>
        </w:tc>
      </w:tr>
      <w:tr w:rsidR="001838BA" w:rsidRPr="00AD6CB2" w:rsidTr="00E83389">
        <w:trPr>
          <w:jc w:val="center"/>
          <w:trPrChange w:id="737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38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39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E34C23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40" w:author="Adel Khelil" w:date="2024-08-09T09:57:00Z">
              <w:r>
                <w:rPr>
                  <w:rFonts w:ascii="Times New Roman" w:hAnsi="Times New Roman" w:cs="Times New Roman"/>
                </w:rPr>
                <w:t>M</w:t>
              </w:r>
            </w:ins>
            <w:del w:id="741" w:author="Adel Khelil" w:date="2024-08-09T09:57:00Z">
              <w:r w:rsidR="00E34C23" w:rsidRPr="00AD6CB2" w:rsidDel="00E83389">
                <w:rPr>
                  <w:rFonts w:ascii="Times New Roman" w:hAnsi="Times New Roman" w:cs="Times New Roman"/>
                </w:rPr>
                <w:delText>m</w:delText>
              </w:r>
            </w:del>
            <w:r w:rsidR="00E34C23" w:rsidRPr="00AD6CB2">
              <w:rPr>
                <w:rFonts w:ascii="Times New Roman" w:hAnsi="Times New Roman" w:cs="Times New Roman"/>
              </w:rPr>
              <w:t>étronidazole</w:t>
            </w:r>
          </w:p>
          <w:p w:rsidR="001838BA" w:rsidRPr="00AD6CB2" w:rsidRDefault="00A53AA4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1838BA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</w:t>
            </w:r>
            <w:r w:rsidR="001838BA" w:rsidRPr="00AD6CB2">
              <w:rPr>
                <w:rFonts w:ascii="Times New Roman" w:hAnsi="Times New Roman" w:cs="Times New Roman"/>
              </w:rPr>
              <w:t>entamicine</w:t>
            </w:r>
          </w:p>
        </w:tc>
        <w:tc>
          <w:tcPr>
            <w:tcW w:w="1760" w:type="dxa"/>
            <w:vAlign w:val="center"/>
            <w:tcPrChange w:id="742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2F13">
              <w:rPr>
                <w:rFonts w:ascii="Times New Roman" w:hAnsi="Times New Roman" w:cs="Times New Roman"/>
                <w:lang w:val="en-US"/>
              </w:rPr>
              <w:t>1g (perfusion)</w:t>
            </w:r>
          </w:p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C52F13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1838BA" w:rsidRPr="00C52F13">
              <w:rPr>
                <w:rFonts w:ascii="Times New Roman" w:hAnsi="Times New Roman" w:cs="Times New Roman"/>
                <w:lang w:val="en-US"/>
              </w:rPr>
              <w:t>mg/kg/j</w:t>
            </w:r>
          </w:p>
        </w:tc>
        <w:tc>
          <w:tcPr>
            <w:tcW w:w="3134" w:type="dxa"/>
            <w:vAlign w:val="center"/>
            <w:tcPrChange w:id="743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9930F1" w:rsidRPr="00AD6CB2" w:rsidTr="00E83389">
        <w:trPr>
          <w:jc w:val="center"/>
          <w:trPrChange w:id="744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45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9930F1" w:rsidRPr="00AD6CB2" w:rsidRDefault="009930F1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Prolapsus </w:t>
            </w:r>
            <w:r w:rsidR="00D73BB2">
              <w:rPr>
                <w:rFonts w:ascii="Times New Roman" w:hAnsi="Times New Roman" w:cs="Times New Roman"/>
              </w:rPr>
              <w:t xml:space="preserve">du rectum </w:t>
            </w:r>
            <w:r w:rsidRPr="00AD6CB2">
              <w:rPr>
                <w:rFonts w:ascii="Times New Roman" w:hAnsi="Times New Roman" w:cs="Times New Roman"/>
              </w:rPr>
              <w:t>(toute voie d’abord, avec ou sans mise en place de matériel)</w:t>
            </w:r>
          </w:p>
        </w:tc>
        <w:tc>
          <w:tcPr>
            <w:tcW w:w="1728" w:type="dxa"/>
            <w:vAlign w:val="center"/>
            <w:tcPrChange w:id="746" w:author="Adel Khelil" w:date="2024-08-09T10:00:00Z">
              <w:tcPr>
                <w:tcW w:w="1902" w:type="dxa"/>
                <w:vAlign w:val="center"/>
              </w:tcPr>
            </w:tcPrChange>
          </w:tcPr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Céfuroxime</w:t>
            </w:r>
          </w:p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</w:p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Céfazoline</w:t>
            </w:r>
          </w:p>
        </w:tc>
        <w:tc>
          <w:tcPr>
            <w:tcW w:w="1760" w:type="dxa"/>
            <w:vAlign w:val="center"/>
            <w:tcPrChange w:id="747" w:author="Adel Khelil" w:date="2024-08-09T10:00:00Z">
              <w:tcPr>
                <w:tcW w:w="1760" w:type="dxa"/>
                <w:vAlign w:val="center"/>
              </w:tcPr>
            </w:tcPrChange>
          </w:tcPr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1,5 g IV lente</w:t>
            </w: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748" w:author="Adel Khelil" w:date="2024-08-09T10:00:00Z">
              <w:tcPr>
                <w:tcW w:w="3134" w:type="dxa"/>
                <w:vAlign w:val="center"/>
              </w:tcPr>
            </w:tcPrChange>
          </w:tcPr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 (si durée &gt;2h, réinjecter 0.75g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 (si durée &gt;4h réinjecter 1g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jc w:val="center"/>
          <w:trPrChange w:id="749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50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51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9930F1" w:rsidRPr="00AD6CB2" w:rsidRDefault="00D36CB2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Gentamicine </w:t>
            </w:r>
            <w:r w:rsidR="00A53AA4"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M</w:t>
            </w:r>
            <w:r w:rsidR="00D36CB2" w:rsidRPr="00AD6CB2">
              <w:rPr>
                <w:rFonts w:ascii="Times New Roman" w:hAnsi="Times New Roman" w:cs="Times New Roman"/>
              </w:rPr>
              <w:t>étronidazole</w:t>
            </w:r>
          </w:p>
        </w:tc>
        <w:tc>
          <w:tcPr>
            <w:tcW w:w="1760" w:type="dxa"/>
            <w:vAlign w:val="center"/>
            <w:tcPrChange w:id="752" w:author="Adel Khelil" w:date="2024-08-09T10:00:00Z">
              <w:tcPr>
                <w:tcW w:w="1760" w:type="dxa"/>
                <w:vAlign w:val="center"/>
              </w:tcPr>
            </w:tcPrChange>
          </w:tcPr>
          <w:p w:rsidR="00E34C23" w:rsidRPr="006431AE" w:rsidRDefault="00E34C2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930F1" w:rsidRPr="006431AE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A53AA4" w:rsidRPr="006431AE">
              <w:rPr>
                <w:rFonts w:ascii="Times New Roman" w:hAnsi="Times New Roman" w:cs="Times New Roman"/>
                <w:lang w:val="en-US"/>
              </w:rPr>
              <w:t>mg/kg/j</w:t>
            </w:r>
          </w:p>
          <w:p w:rsidR="00D36CB2" w:rsidRPr="006431AE" w:rsidRDefault="00D36CB2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31AE">
              <w:rPr>
                <w:rFonts w:ascii="Times New Roman" w:hAnsi="Times New Roman" w:cs="Times New Roman"/>
                <w:lang w:val="en-US"/>
              </w:rPr>
              <w:t>1g</w:t>
            </w:r>
            <w:r w:rsidR="00E34C23" w:rsidRPr="006431AE">
              <w:rPr>
                <w:rFonts w:ascii="Times New Roman" w:hAnsi="Times New Roman" w:cs="Times New Roman"/>
                <w:lang w:val="en-US"/>
              </w:rPr>
              <w:t xml:space="preserve"> (perfusion)</w:t>
            </w:r>
          </w:p>
        </w:tc>
        <w:tc>
          <w:tcPr>
            <w:tcW w:w="3134" w:type="dxa"/>
            <w:vAlign w:val="center"/>
            <w:tcPrChange w:id="753" w:author="Adel Khelil" w:date="2024-08-09T10:00:00Z">
              <w:tcPr>
                <w:tcW w:w="3134" w:type="dxa"/>
                <w:vAlign w:val="center"/>
              </w:tcPr>
            </w:tcPrChange>
          </w:tcPr>
          <w:p w:rsidR="00E34C23" w:rsidRPr="006431AE" w:rsidRDefault="00E34C2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930F1" w:rsidRPr="00AD6CB2" w:rsidRDefault="00A53AA4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</w:tbl>
    <w:p w:rsidR="00B3505C" w:rsidRDefault="00B3505C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Pr="00141947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D50476" w:rsidRDefault="007C2D31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C2D31">
        <w:rPr>
          <w:noProof/>
        </w:rPr>
        <w:pict>
          <v:shape id="Text Box 16" o:spid="_x0000_s1036" type="#_x0000_t202" style="position:absolute;left:0;text-align:left;margin-left:0;margin-top:0;width:429.2pt;height:26.85pt;z-index:25168076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">
            <v:path arrowok="t"/>
            <v:textbox>
              <w:txbxContent>
                <w:p w:rsidR="00E83389" w:rsidRDefault="00E83389" w:rsidP="007963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en chirurgie urologique(urine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s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 stérile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s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)</w:t>
                  </w:r>
                </w:p>
                <w:p w:rsidR="00E83389" w:rsidRPr="003677C7" w:rsidRDefault="00E83389" w:rsidP="007963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Default="003677C7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64FD9" w:rsidRDefault="00A64FD9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50476" w:rsidRPr="00D50476" w:rsidRDefault="00D50476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F75B8" w:rsidRDefault="007F75B8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Grilledutableau"/>
        <w:tblW w:w="10738" w:type="dxa"/>
        <w:jc w:val="center"/>
        <w:tblLook w:val="04A0"/>
        <w:tblPrChange w:id="754" w:author="Adel Khelil" w:date="2024-08-09T10:03:00Z">
          <w:tblPr>
            <w:tblStyle w:val="Grilledutableau"/>
            <w:tblW w:w="10738" w:type="dxa"/>
            <w:jc w:val="center"/>
            <w:tblLook w:val="04A0"/>
          </w:tblPr>
        </w:tblPrChange>
      </w:tblPr>
      <w:tblGrid>
        <w:gridCol w:w="3676"/>
        <w:gridCol w:w="2422"/>
        <w:gridCol w:w="2122"/>
        <w:gridCol w:w="2518"/>
        <w:tblGridChange w:id="755">
          <w:tblGrid>
            <w:gridCol w:w="3676"/>
            <w:gridCol w:w="8"/>
            <w:gridCol w:w="2128"/>
            <w:gridCol w:w="2161"/>
            <w:gridCol w:w="2765"/>
          </w:tblGrid>
        </w:tblGridChange>
      </w:tblGrid>
      <w:tr w:rsidR="00845DA1" w:rsidTr="00753ED2">
        <w:trPr>
          <w:trHeight w:val="736"/>
          <w:jc w:val="center"/>
          <w:trPrChange w:id="756" w:author="Adel Khelil" w:date="2024-08-09T10:03:00Z">
            <w:trPr>
              <w:trHeight w:val="736"/>
              <w:jc w:val="center"/>
            </w:trPr>
          </w:trPrChange>
        </w:trPr>
        <w:tc>
          <w:tcPr>
            <w:tcW w:w="3684" w:type="dxa"/>
            <w:vAlign w:val="center"/>
            <w:tcPrChange w:id="757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407" w:type="dxa"/>
            <w:vAlign w:val="center"/>
            <w:tcPrChange w:id="758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79637C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126" w:type="dxa"/>
            <w:vAlign w:val="center"/>
            <w:tcPrChange w:id="759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521" w:type="dxa"/>
            <w:vAlign w:val="center"/>
            <w:tcPrChange w:id="760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</w:tc>
      </w:tr>
      <w:tr w:rsidR="00845DA1" w:rsidTr="0079637C">
        <w:trPr>
          <w:trHeight w:val="383"/>
          <w:jc w:val="center"/>
        </w:trPr>
        <w:tc>
          <w:tcPr>
            <w:tcW w:w="10738" w:type="dxa"/>
            <w:gridSpan w:val="4"/>
            <w:vAlign w:val="center"/>
          </w:tcPr>
          <w:p w:rsidR="00845DA1" w:rsidRPr="00845DA1" w:rsidRDefault="00845DA1" w:rsidP="00845DA1">
            <w:pPr>
              <w:rPr>
                <w:rFonts w:asciiTheme="majorBidi" w:hAnsiTheme="majorBidi" w:cstheme="majorBidi"/>
                <w:b/>
                <w:bCs/>
                <w:i/>
              </w:rPr>
            </w:pPr>
            <w:r w:rsidRPr="00845DA1">
              <w:rPr>
                <w:rFonts w:asciiTheme="majorBidi" w:hAnsiTheme="majorBidi" w:cstheme="majorBidi"/>
                <w:b/>
                <w:bCs/>
                <w:i/>
              </w:rPr>
              <w:t>Chirurgie de la prostate :</w:t>
            </w:r>
          </w:p>
        </w:tc>
      </w:tr>
      <w:tr w:rsidR="00845DA1" w:rsidTr="00753ED2">
        <w:trPr>
          <w:trHeight w:val="1022"/>
          <w:jc w:val="center"/>
          <w:trPrChange w:id="761" w:author="Adel Khelil" w:date="2024-08-09T10:03:00Z">
            <w:trPr>
              <w:trHeight w:val="1022"/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762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845DA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Résection endoscopique de la prostate incision cervico-prostatique</w:t>
            </w:r>
            <w:del w:id="763" w:author="Ahlem Gzara" w:date="2025-07-08T08:58:00Z">
              <w:r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845DA1" w:rsidRPr="00363A64" w:rsidRDefault="00845DA1" w:rsidP="00845DA1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Adénomectomie</w:t>
            </w:r>
          </w:p>
        </w:tc>
        <w:tc>
          <w:tcPr>
            <w:tcW w:w="2407" w:type="dxa"/>
            <w:vAlign w:val="center"/>
            <w:tcPrChange w:id="764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Céfazoline</w:t>
            </w: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Ou</w:t>
            </w:r>
          </w:p>
          <w:p w:rsidR="00845DA1" w:rsidRPr="00C271C2" w:rsidDel="00E83389" w:rsidRDefault="00845DA1" w:rsidP="00C21D8A">
            <w:pPr>
              <w:rPr>
                <w:del w:id="765" w:author="Adel Khelil" w:date="2024-08-09T10:01:00Z"/>
                <w:rFonts w:asciiTheme="majorBidi" w:hAnsiTheme="majorBidi" w:cstheme="majorBidi"/>
              </w:rPr>
            </w:pP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Céfuroxime</w:t>
            </w:r>
          </w:p>
        </w:tc>
        <w:tc>
          <w:tcPr>
            <w:tcW w:w="2126" w:type="dxa"/>
            <w:vAlign w:val="center"/>
            <w:tcPrChange w:id="766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2 g IV lente</w:t>
            </w: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Del="00E83389" w:rsidRDefault="00845DA1" w:rsidP="0079637C">
            <w:pPr>
              <w:jc w:val="center"/>
              <w:rPr>
                <w:del w:id="767" w:author="Adel Khelil" w:date="2024-08-09T10:01:00Z"/>
                <w:rFonts w:asciiTheme="majorBidi" w:hAnsiTheme="majorBidi" w:cstheme="majorBidi"/>
              </w:rPr>
            </w:pP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1,5 g IV lente</w:t>
            </w:r>
          </w:p>
        </w:tc>
        <w:tc>
          <w:tcPr>
            <w:tcW w:w="2521" w:type="dxa"/>
            <w:vAlign w:val="center"/>
            <w:tcPrChange w:id="768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769" w:author="Adel Khelil" w:date="2024-08-09T10:0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845DA1" w:rsidRPr="00C271C2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770" w:author="Adel Khelil" w:date="2024-08-09T10:01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 w:rsidRPr="00C271C2">
              <w:rPr>
                <w:rFonts w:asciiTheme="majorBidi" w:hAnsiTheme="majorBidi" w:cstheme="majorBidi"/>
              </w:rPr>
              <w:t>si durée &gt; 4h réinjecter 1g</w:t>
            </w:r>
            <w:ins w:id="771" w:author="Adel Khelil" w:date="2024-08-09T10:01:00Z">
              <w:r>
                <w:rPr>
                  <w:rFonts w:asciiTheme="majorBidi" w:hAnsiTheme="majorBidi" w:cstheme="majorBidi"/>
                </w:rPr>
                <w:t>)</w:t>
              </w:r>
            </w:ins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Del="00E83389" w:rsidRDefault="00845DA1" w:rsidP="0079637C">
            <w:pPr>
              <w:jc w:val="center"/>
              <w:rPr>
                <w:del w:id="772" w:author="Adel Khelil" w:date="2024-08-09T10:01:00Z"/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773" w:author="Adel Khelil" w:date="2024-08-09T10:0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845DA1" w:rsidRPr="00C271C2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774" w:author="Adel Khelil" w:date="2024-08-09T10:01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 w:rsidRPr="00C271C2">
              <w:rPr>
                <w:rFonts w:asciiTheme="majorBidi" w:hAnsiTheme="majorBidi" w:cstheme="majorBidi"/>
              </w:rPr>
              <w:t>si durée &gt; 2h réinjecter 0.75g</w:t>
            </w:r>
            <w:ins w:id="775" w:author="Adel Khelil" w:date="2024-08-09T10:01:00Z">
              <w:r>
                <w:rPr>
                  <w:rFonts w:asciiTheme="majorBidi" w:hAnsiTheme="majorBidi" w:cstheme="majorBidi"/>
                </w:rPr>
                <w:t xml:space="preserve">) </w:t>
              </w:r>
            </w:ins>
          </w:p>
        </w:tc>
      </w:tr>
      <w:tr w:rsidR="00845DA1" w:rsidTr="00753ED2">
        <w:trPr>
          <w:jc w:val="center"/>
          <w:trPrChange w:id="776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tcBorders>
              <w:bottom w:val="single" w:sz="4" w:space="0" w:color="000000" w:themeColor="text1"/>
            </w:tcBorders>
            <w:vAlign w:val="center"/>
            <w:tcPrChange w:id="777" w:author="Adel Khelil" w:date="2024-08-09T10:03:00Z">
              <w:tcPr>
                <w:tcW w:w="3684" w:type="dxa"/>
                <w:gridSpan w:val="2"/>
                <w:vMerge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Pr="00077D2C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tcBorders>
              <w:bottom w:val="single" w:sz="4" w:space="0" w:color="000000" w:themeColor="text1"/>
            </w:tcBorders>
            <w:vAlign w:val="center"/>
            <w:tcPrChange w:id="778" w:author="Adel Khelil" w:date="2024-08-09T10:03:00Z">
              <w:tcPr>
                <w:tcW w:w="2128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Pr="00845DA1" w:rsidRDefault="00845DA1" w:rsidP="00C21D8A">
            <w:pPr>
              <w:rPr>
                <w:rFonts w:asciiTheme="majorBidi" w:hAnsiTheme="majorBidi" w:cstheme="majorBidi"/>
                <w:b/>
              </w:rPr>
            </w:pPr>
            <w:r w:rsidRPr="00845DA1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845DA1" w:rsidRPr="007A5DC4" w:rsidRDefault="00286EF9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845DA1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  <w:tcPrChange w:id="779" w:author="Adel Khelil" w:date="2024-08-09T10:03:00Z">
              <w:tcPr>
                <w:tcW w:w="2161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7A5DC4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845DA1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tcBorders>
              <w:bottom w:val="single" w:sz="4" w:space="0" w:color="000000" w:themeColor="text1"/>
            </w:tcBorders>
            <w:vAlign w:val="center"/>
            <w:tcPrChange w:id="780" w:author="Adel Khelil" w:date="2024-08-09T10:03:00Z">
              <w:tcPr>
                <w:tcW w:w="2765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845DA1" w:rsidRPr="00D73BB2" w:rsidTr="00753ED2">
        <w:trPr>
          <w:jc w:val="center"/>
          <w:trPrChange w:id="781" w:author="Adel Khelil" w:date="2024-08-09T10:03:00Z">
            <w:trPr>
              <w:jc w:val="center"/>
            </w:trPr>
          </w:trPrChange>
        </w:trPr>
        <w:tc>
          <w:tcPr>
            <w:tcW w:w="3684" w:type="dxa"/>
            <w:shd w:val="clear" w:color="auto" w:fill="D9D9D9" w:themeFill="background1" w:themeFillShade="D9"/>
            <w:vAlign w:val="center"/>
            <w:tcPrChange w:id="782" w:author="Adel Khelil" w:date="2024-08-09T10:03:00Z">
              <w:tcPr>
                <w:tcW w:w="3684" w:type="dxa"/>
                <w:gridSpan w:val="2"/>
                <w:shd w:val="clear" w:color="auto" w:fill="D9D9D9" w:themeFill="background1" w:themeFillShade="D9"/>
                <w:vAlign w:val="center"/>
              </w:tcPr>
            </w:tcPrChange>
          </w:tcPr>
          <w:p w:rsidR="0079637C" w:rsidRPr="00B71565" w:rsidRDefault="0079637C" w:rsidP="00C21D8A">
            <w:pPr>
              <w:rPr>
                <w:rFonts w:ascii="Times New Roman" w:hAnsi="Times New Roman" w:cs="Times New Roman"/>
              </w:rPr>
            </w:pPr>
          </w:p>
          <w:p w:rsidR="00845DA1" w:rsidRPr="00B71565" w:rsidDel="00E83389" w:rsidRDefault="00845DA1" w:rsidP="00C21D8A">
            <w:pPr>
              <w:rPr>
                <w:del w:id="783" w:author="Adel Khelil" w:date="2024-08-09T10:02:00Z"/>
                <w:rFonts w:ascii="Times New Roman" w:hAnsi="Times New Roman" w:cs="Times New Roman"/>
              </w:rPr>
            </w:pPr>
            <w:r w:rsidRPr="00B71565">
              <w:rPr>
                <w:rFonts w:ascii="Times New Roman" w:hAnsi="Times New Roman" w:cs="Times New Roman"/>
              </w:rPr>
              <w:t xml:space="preserve">Prostatectomie totale </w:t>
            </w:r>
          </w:p>
          <w:p w:rsidR="0079637C" w:rsidRPr="00B71565" w:rsidRDefault="007963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shd w:val="clear" w:color="auto" w:fill="D9D9D9" w:themeFill="background1" w:themeFillShade="D9"/>
            <w:vAlign w:val="center"/>
            <w:tcPrChange w:id="784" w:author="Adel Khelil" w:date="2024-08-09T10:03:00Z">
              <w:tcPr>
                <w:tcW w:w="2128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C21D8A">
            <w:pPr>
              <w:rPr>
                <w:rFonts w:ascii="Times New Roman" w:hAnsi="Times New Roman" w:cs="Times New Roman"/>
              </w:rPr>
            </w:pPr>
            <w:r w:rsidRPr="00B71565">
              <w:rPr>
                <w:rFonts w:ascii="Times New Roman" w:hAnsi="Times New Roman" w:cs="Times New Roman"/>
              </w:rPr>
              <w:t>Pas d’ABP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tcPrChange w:id="785" w:author="Adel Khelil" w:date="2024-08-09T10:03:00Z">
              <w:tcPr>
                <w:tcW w:w="2161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B71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  <w:vAlign w:val="center"/>
            <w:tcPrChange w:id="786" w:author="Adel Khelil" w:date="2024-08-09T10:03:00Z">
              <w:tcPr>
                <w:tcW w:w="2765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B71565">
            <w:pPr>
              <w:rPr>
                <w:rFonts w:ascii="Times New Roman" w:hAnsi="Times New Roman" w:cs="Times New Roman"/>
              </w:rPr>
            </w:pPr>
          </w:p>
        </w:tc>
      </w:tr>
      <w:tr w:rsidR="00845DA1" w:rsidTr="00753ED2">
        <w:trPr>
          <w:jc w:val="center"/>
          <w:trPrChange w:id="787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788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Biopsie de la prostate </w:t>
            </w:r>
          </w:p>
        </w:tc>
        <w:tc>
          <w:tcPr>
            <w:tcW w:w="2407" w:type="dxa"/>
            <w:vAlign w:val="center"/>
            <w:tcPrChange w:id="789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7A5DC4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Ofloxacine</w:t>
            </w:r>
            <w:r w:rsidRPr="00DD3A94">
              <w:rPr>
                <w:rFonts w:asciiTheme="majorBidi" w:hAnsiTheme="majorBidi" w:cstheme="majorBidi"/>
                <w:i/>
                <w:iCs/>
              </w:rPr>
              <w:t>per os</w:t>
            </w:r>
          </w:p>
        </w:tc>
        <w:tc>
          <w:tcPr>
            <w:tcW w:w="2126" w:type="dxa"/>
            <w:vAlign w:val="center"/>
            <w:tcPrChange w:id="790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400 mg</w:t>
            </w:r>
          </w:p>
          <w:p w:rsidR="00845DA1" w:rsidRPr="007A5DC4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 h</w:t>
            </w:r>
            <w:r w:rsidR="00845DA1">
              <w:rPr>
                <w:rFonts w:asciiTheme="majorBidi" w:hAnsiTheme="majorBidi" w:cstheme="majorBidi"/>
              </w:rPr>
              <w:t xml:space="preserve"> avant la biopsie)</w:t>
            </w:r>
          </w:p>
        </w:tc>
        <w:tc>
          <w:tcPr>
            <w:tcW w:w="2521" w:type="dxa"/>
            <w:vAlign w:val="center"/>
            <w:tcPrChange w:id="791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45DA1" w:rsidTr="00753ED2">
        <w:trPr>
          <w:jc w:val="center"/>
          <w:trPrChange w:id="792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vAlign w:val="center"/>
            <w:tcPrChange w:id="793" w:author="Adel Khelil" w:date="2024-08-09T10:03:00Z">
              <w:tcPr>
                <w:tcW w:w="3684" w:type="dxa"/>
                <w:gridSpan w:val="2"/>
                <w:vMerge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794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845DA1" w:rsidP="0079637C">
            <w:pPr>
              <w:rPr>
                <w:rFonts w:asciiTheme="majorBidi" w:hAnsiTheme="majorBidi" w:cstheme="majorBidi"/>
              </w:rPr>
            </w:pPr>
            <w:r w:rsidRPr="00845DA1">
              <w:rPr>
                <w:rFonts w:asciiTheme="majorBidi" w:hAnsiTheme="majorBidi" w:cstheme="majorBidi"/>
                <w:b/>
              </w:rPr>
              <w:t>Allergie :</w:t>
            </w:r>
            <w:r w:rsidR="0079637C" w:rsidRPr="0079637C">
              <w:rPr>
                <w:rFonts w:asciiTheme="majorBidi" w:hAnsiTheme="majorBidi" w:cstheme="majorBidi"/>
              </w:rPr>
              <w:t>C</w:t>
            </w:r>
            <w:r w:rsidR="0079637C">
              <w:rPr>
                <w:rFonts w:asciiTheme="majorBidi" w:hAnsiTheme="majorBidi" w:cstheme="majorBidi"/>
              </w:rPr>
              <w:t>é</w:t>
            </w:r>
            <w:r w:rsidRPr="0079637C">
              <w:rPr>
                <w:rFonts w:asciiTheme="majorBidi" w:hAnsiTheme="majorBidi" w:cstheme="majorBidi"/>
              </w:rPr>
              <w:t>ft</w:t>
            </w:r>
            <w:r>
              <w:rPr>
                <w:rFonts w:asciiTheme="majorBidi" w:hAnsiTheme="majorBidi" w:cstheme="majorBidi"/>
              </w:rPr>
              <w:t>riaxone</w:t>
            </w:r>
          </w:p>
        </w:tc>
        <w:tc>
          <w:tcPr>
            <w:tcW w:w="2126" w:type="dxa"/>
            <w:vAlign w:val="center"/>
            <w:tcPrChange w:id="795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796" w:author="Adel Khelil" w:date="2024-08-09T10:02:00Z"/>
                <w:rFonts w:asciiTheme="majorBidi" w:hAnsiTheme="majorBidi" w:cstheme="majorBidi"/>
              </w:rPr>
            </w:pPr>
          </w:p>
          <w:p w:rsidR="00845DA1" w:rsidRPr="00077D2C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1g</w:t>
            </w:r>
          </w:p>
        </w:tc>
        <w:tc>
          <w:tcPr>
            <w:tcW w:w="2521" w:type="dxa"/>
            <w:vAlign w:val="center"/>
            <w:tcPrChange w:id="797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798" w:author="Adel Khelil" w:date="2024-08-09T10:02:00Z"/>
                <w:rFonts w:asciiTheme="majorBidi" w:hAnsiTheme="majorBidi" w:cstheme="majorBidi"/>
              </w:rPr>
            </w:pPr>
          </w:p>
          <w:p w:rsidR="00845DA1" w:rsidRPr="00077D2C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845DA1" w:rsidTr="0079637C">
        <w:trPr>
          <w:trHeight w:val="490"/>
          <w:jc w:val="center"/>
        </w:trPr>
        <w:tc>
          <w:tcPr>
            <w:tcW w:w="10738" w:type="dxa"/>
            <w:gridSpan w:val="4"/>
            <w:vAlign w:val="center"/>
          </w:tcPr>
          <w:p w:rsidR="00845DA1" w:rsidRPr="00845DA1" w:rsidRDefault="00845DA1" w:rsidP="00C21D8A">
            <w:pPr>
              <w:rPr>
                <w:rFonts w:asciiTheme="majorBidi" w:hAnsiTheme="majorBidi" w:cstheme="majorBidi"/>
                <w:b/>
                <w:i/>
              </w:rPr>
            </w:pPr>
            <w:r w:rsidRPr="00845DA1">
              <w:rPr>
                <w:rFonts w:asciiTheme="majorBidi" w:hAnsiTheme="majorBidi" w:cstheme="majorBidi"/>
                <w:b/>
                <w:i/>
              </w:rPr>
              <w:t>Chirurgie du rein de la surrénale et de la voie excrétrice</w:t>
            </w:r>
          </w:p>
        </w:tc>
      </w:tr>
      <w:tr w:rsidR="00845DA1" w:rsidRPr="00845DA1" w:rsidTr="00753ED2">
        <w:trPr>
          <w:trHeight w:val="1022"/>
          <w:jc w:val="center"/>
          <w:trPrChange w:id="799" w:author="Adel Khelil" w:date="2024-08-09T10:03:00Z">
            <w:trPr>
              <w:trHeight w:val="1022"/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800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Traitement endoscopique des lithiases rénales et urétérales ; urétéroscopie, nephrostomie, montée de sonde JJ ou urétérale </w:t>
            </w:r>
          </w:p>
          <w:p w:rsidR="003A7F5B" w:rsidRDefault="003A7F5B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TRANSPLANTATION RÉNALE *</w:t>
            </w:r>
          </w:p>
        </w:tc>
        <w:tc>
          <w:tcPr>
            <w:tcW w:w="2407" w:type="dxa"/>
            <w:vAlign w:val="center"/>
            <w:tcPrChange w:id="801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845DA1" w:rsidDel="00E83389" w:rsidRDefault="00845DA1" w:rsidP="00C21D8A">
            <w:pPr>
              <w:rPr>
                <w:del w:id="802" w:author="Adel Khelil" w:date="2024-08-09T10:02:00Z"/>
                <w:rFonts w:asciiTheme="majorBidi" w:hAnsiTheme="majorBidi" w:cstheme="majorBidi"/>
              </w:rPr>
            </w:pP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</w:tc>
        <w:tc>
          <w:tcPr>
            <w:tcW w:w="2126" w:type="dxa"/>
            <w:vAlign w:val="center"/>
            <w:tcPrChange w:id="803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Del="00E83389" w:rsidRDefault="00845DA1" w:rsidP="0079637C">
            <w:pPr>
              <w:jc w:val="center"/>
              <w:rPr>
                <w:del w:id="804" w:author="Adel Khelil" w:date="2024-08-09T10:02:00Z"/>
                <w:rFonts w:asciiTheme="majorBidi" w:hAnsiTheme="majorBidi" w:cstheme="majorBidi"/>
              </w:rPr>
            </w:pP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</w:tc>
        <w:tc>
          <w:tcPr>
            <w:tcW w:w="2521" w:type="dxa"/>
            <w:vAlign w:val="center"/>
            <w:tcPrChange w:id="805" w:author="Adel Khelil" w:date="2024-08-09T10:03:00Z">
              <w:tcPr>
                <w:tcW w:w="2765" w:type="dxa"/>
                <w:vAlign w:val="center"/>
              </w:tcPr>
            </w:tcPrChange>
          </w:tcPr>
          <w:p w:rsidR="00E83389" w:rsidRDefault="00845DA1" w:rsidP="0079637C">
            <w:pPr>
              <w:jc w:val="center"/>
              <w:rPr>
                <w:ins w:id="806" w:author="Adel Khelil" w:date="2024-08-09T10:02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</w:t>
            </w:r>
            <w:r w:rsidRPr="00BF1D19">
              <w:rPr>
                <w:rFonts w:asciiTheme="majorBidi" w:hAnsiTheme="majorBidi" w:cstheme="majorBidi"/>
              </w:rPr>
              <w:t>&gt;4h,</w:t>
            </w:r>
            <w:r w:rsidRPr="005C0F51">
              <w:rPr>
                <w:rFonts w:asciiTheme="majorBidi" w:hAnsiTheme="majorBidi" w:cstheme="majorBidi"/>
              </w:rPr>
              <w:t>réinjecter 1g)</w:t>
            </w:r>
          </w:p>
          <w:p w:rsidR="00845DA1" w:rsidRPr="00DD3A9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807" w:author="Adel Khelil" w:date="2024-08-09T10:02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845DA1" w:rsidRPr="00DD3A94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808" w:author="Adel Khelil" w:date="2024-08-09T10:02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>
              <w:rPr>
                <w:rFonts w:asciiTheme="majorBidi" w:hAnsiTheme="majorBidi" w:cstheme="majorBidi"/>
              </w:rPr>
              <w:t>si durée &gt; 2h réinjecter 0.75g</w:t>
            </w:r>
            <w:ins w:id="809" w:author="Adel Khelil" w:date="2024-08-09T10:02:00Z">
              <w:r>
                <w:rPr>
                  <w:rFonts w:asciiTheme="majorBidi" w:hAnsiTheme="majorBidi" w:cstheme="majorBidi"/>
                </w:rPr>
                <w:t xml:space="preserve">) </w:t>
              </w:r>
            </w:ins>
          </w:p>
        </w:tc>
      </w:tr>
      <w:tr w:rsidR="00845DA1" w:rsidTr="00753ED2">
        <w:trPr>
          <w:jc w:val="center"/>
          <w:trPrChange w:id="810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vAlign w:val="center"/>
            <w:tcPrChange w:id="811" w:author="Adel Khelil" w:date="2024-08-09T10:03:00Z">
              <w:tcPr>
                <w:tcW w:w="3684" w:type="dxa"/>
                <w:gridSpan w:val="2"/>
                <w:vMerge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12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845DA1" w:rsidDel="00E83389" w:rsidRDefault="00845DA1">
            <w:pPr>
              <w:rPr>
                <w:del w:id="813" w:author="Adel Khelil" w:date="2024-08-09T10:03:00Z"/>
                <w:rFonts w:asciiTheme="majorBidi" w:hAnsiTheme="majorBidi" w:cstheme="majorBidi"/>
                <w:b/>
              </w:rPr>
            </w:pPr>
            <w:r w:rsidRPr="00845DA1">
              <w:rPr>
                <w:rFonts w:asciiTheme="majorBidi" w:hAnsiTheme="majorBidi" w:cstheme="majorBidi"/>
                <w:b/>
              </w:rPr>
              <w:t>Allergie :</w:t>
            </w:r>
          </w:p>
          <w:p w:rsidR="00845DA1" w:rsidRPr="007A5DC4" w:rsidRDefault="00845DA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</w:tc>
        <w:tc>
          <w:tcPr>
            <w:tcW w:w="2126" w:type="dxa"/>
            <w:vAlign w:val="center"/>
            <w:tcPrChange w:id="814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815" w:author="Adel Khelil" w:date="2024-08-09T10:03:00Z"/>
                <w:rFonts w:asciiTheme="majorBidi" w:hAnsiTheme="majorBidi" w:cstheme="majorBidi"/>
              </w:rPr>
            </w:pPr>
          </w:p>
          <w:p w:rsidR="00845DA1" w:rsidRPr="007A5DC4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845DA1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16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817" w:author="Adel Khelil" w:date="2024-08-09T10:03:00Z"/>
                <w:rFonts w:asciiTheme="majorBidi" w:hAnsiTheme="majorBidi" w:cstheme="majorBidi"/>
              </w:rPr>
            </w:pP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Néphrectomie et autre chirurgie du haut appareil </w:t>
            </w:r>
          </w:p>
        </w:tc>
        <w:tc>
          <w:tcPr>
            <w:tcW w:w="705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</w:p>
          <w:p w:rsidR="0079637C" w:rsidDel="00753ED2" w:rsidRDefault="0079637C" w:rsidP="0079637C">
            <w:pPr>
              <w:jc w:val="center"/>
              <w:rPr>
                <w:del w:id="818" w:author="Adel Khelil" w:date="2024-08-09T10:03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79637C" w:rsidRDefault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Surrénalectomie</w:t>
            </w:r>
          </w:p>
        </w:tc>
        <w:tc>
          <w:tcPr>
            <w:tcW w:w="7054" w:type="dxa"/>
            <w:gridSpan w:val="3"/>
            <w:vMerge/>
            <w:shd w:val="clear" w:color="auto" w:fill="D9D9D9" w:themeFill="background1" w:themeFillShade="D9"/>
            <w:vAlign w:val="center"/>
          </w:tcPr>
          <w:p w:rsidR="0079637C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Lithotripsie extra-corporelle</w:t>
            </w:r>
          </w:p>
        </w:tc>
        <w:tc>
          <w:tcPr>
            <w:tcW w:w="7054" w:type="dxa"/>
            <w:gridSpan w:val="3"/>
            <w:vMerge/>
            <w:shd w:val="clear" w:color="auto" w:fill="D9D9D9" w:themeFill="background1" w:themeFillShade="D9"/>
            <w:vAlign w:val="center"/>
          </w:tcPr>
          <w:p w:rsidR="0079637C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26156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726156" w:rsidRDefault="00726156" w:rsidP="00C21D8A">
            <w:pPr>
              <w:rPr>
                <w:rFonts w:asciiTheme="majorBidi" w:hAnsiTheme="majorBidi" w:cstheme="majorBidi"/>
              </w:rPr>
            </w:pPr>
            <w:r w:rsidRPr="00C2302F">
              <w:rPr>
                <w:rFonts w:asciiTheme="majorBidi" w:hAnsiTheme="majorBidi" w:cstheme="majorBidi"/>
                <w:b/>
                <w:bCs/>
                <w:i/>
              </w:rPr>
              <w:t>Chirurgie de la vessie :</w:t>
            </w:r>
          </w:p>
        </w:tc>
      </w:tr>
      <w:tr w:rsidR="00726156" w:rsidTr="00753ED2">
        <w:trPr>
          <w:jc w:val="center"/>
          <w:trPrChange w:id="819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20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Résection trans-urétrale de la vessie </w:t>
            </w:r>
          </w:p>
          <w:p w:rsidR="00726156" w:rsidRDefault="00726156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21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</w:p>
          <w:p w:rsidR="00C21D8A" w:rsidRDefault="00C21D8A" w:rsidP="0079637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  <w:p w:rsidR="00C21D8A" w:rsidRDefault="00C21D8A" w:rsidP="00C21D8A">
            <w:pPr>
              <w:rPr>
                <w:rFonts w:asciiTheme="majorBidi" w:hAnsiTheme="majorBidi" w:cstheme="majorBidi"/>
                <w:b/>
              </w:rPr>
            </w:pPr>
          </w:p>
          <w:p w:rsidR="00C21D8A" w:rsidDel="00753ED2" w:rsidRDefault="00C21D8A" w:rsidP="00C21D8A">
            <w:pPr>
              <w:rPr>
                <w:del w:id="822" w:author="Adel Khelil" w:date="2024-08-09T10:05:00Z"/>
                <w:rFonts w:asciiTheme="majorBidi" w:hAnsiTheme="majorBidi" w:cstheme="majorBidi"/>
                <w:b/>
              </w:rPr>
            </w:pPr>
          </w:p>
          <w:p w:rsidR="0079637C" w:rsidDel="00753ED2" w:rsidRDefault="0079637C" w:rsidP="00C21D8A">
            <w:pPr>
              <w:rPr>
                <w:del w:id="823" w:author="Adel Khelil" w:date="2024-08-09T10:05:00Z"/>
                <w:rFonts w:asciiTheme="majorBidi" w:hAnsiTheme="majorBidi" w:cstheme="majorBidi"/>
                <w:b/>
              </w:rPr>
            </w:pPr>
          </w:p>
          <w:p w:rsidR="00C21D8A" w:rsidRPr="00C2302F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2302F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726156" w:rsidDel="00753ED2" w:rsidRDefault="009D7EC8" w:rsidP="00C21D8A">
            <w:pPr>
              <w:rPr>
                <w:del w:id="824" w:author="Adel Khelil" w:date="2024-08-09T10:0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C21D8A">
              <w:rPr>
                <w:rFonts w:asciiTheme="majorBidi" w:hAnsiTheme="majorBidi" w:cstheme="majorBidi"/>
              </w:rPr>
              <w:t>entamicin</w:t>
            </w:r>
            <w:ins w:id="825" w:author="Adel Khelil" w:date="2024-08-09T10:05:00Z">
              <w:r w:rsidR="00753ED2">
                <w:rPr>
                  <w:rFonts w:asciiTheme="majorBidi" w:hAnsiTheme="majorBidi" w:cstheme="majorBidi"/>
                </w:rPr>
                <w:t>e</w:t>
              </w:r>
            </w:ins>
            <w:del w:id="826" w:author="Adel Khelil" w:date="2024-08-09T10:05:00Z">
              <w:r w:rsidR="00C21D8A" w:rsidDel="00753ED2">
                <w:rPr>
                  <w:rFonts w:asciiTheme="majorBidi" w:hAnsiTheme="majorBidi" w:cstheme="majorBidi"/>
                </w:rPr>
                <w:delText>e</w:delText>
              </w:r>
            </w:del>
          </w:p>
          <w:p w:rsidR="009D7EC8" w:rsidRDefault="009D7EC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  <w:vAlign w:val="center"/>
            <w:tcPrChange w:id="827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28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29" w:author="Adel Khelil" w:date="2024-08-09T10:05:00Z"/>
                <w:rFonts w:asciiTheme="majorBidi" w:hAnsiTheme="majorBidi" w:cstheme="majorBidi"/>
              </w:rPr>
            </w:pPr>
          </w:p>
          <w:p w:rsidR="00726156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30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C21D8A" w:rsidP="0079637C">
            <w:pPr>
              <w:jc w:val="center"/>
              <w:rPr>
                <w:ins w:id="831" w:author="Adel Khelil" w:date="2024-08-09T10:04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C21D8A" w:rsidRDefault="00753ED2" w:rsidP="0079637C">
            <w:pPr>
              <w:jc w:val="center"/>
              <w:rPr>
                <w:rFonts w:asciiTheme="majorBidi" w:hAnsiTheme="majorBidi" w:cstheme="majorBidi"/>
              </w:rPr>
            </w:pPr>
            <w:ins w:id="832" w:author="Adel Khelil" w:date="2024-08-09T10:04:00Z">
              <w:r>
                <w:rPr>
                  <w:rFonts w:asciiTheme="majorBidi" w:hAnsiTheme="majorBidi" w:cstheme="majorBidi"/>
                </w:rPr>
                <w:t>(</w:t>
              </w:r>
            </w:ins>
            <w:r w:rsidR="00C21D8A">
              <w:rPr>
                <w:rFonts w:asciiTheme="majorBidi" w:hAnsiTheme="majorBidi" w:cstheme="majorBidi"/>
              </w:rPr>
              <w:t>si durée &gt; 4h réinjecter 1g</w:t>
            </w:r>
            <w:ins w:id="833" w:author="Adel Khelil" w:date="2024-08-09T10:04:00Z">
              <w:r>
                <w:rPr>
                  <w:rFonts w:asciiTheme="majorBidi" w:hAnsiTheme="majorBidi" w:cstheme="majorBidi"/>
                </w:rPr>
                <w:t>)</w:t>
              </w:r>
            </w:ins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  <w:ins w:id="834" w:author="Adel Khelil" w:date="2024-08-09T10:05:00Z">
              <w:r w:rsidR="00753ED2">
                <w:rPr>
                  <w:rFonts w:asciiTheme="majorBidi" w:hAnsiTheme="majorBidi" w:cstheme="majorBidi"/>
                </w:rPr>
                <w:t>(</w:t>
              </w:r>
            </w:ins>
            <w:r>
              <w:rPr>
                <w:rFonts w:asciiTheme="majorBidi" w:hAnsiTheme="majorBidi" w:cstheme="majorBidi"/>
              </w:rPr>
              <w:t>si durée &gt; 2h réinjecter 0.75g</w:t>
            </w:r>
            <w:ins w:id="835" w:author="Adel Khelil" w:date="2024-08-09T10:05:00Z">
              <w:r w:rsidR="00753ED2">
                <w:rPr>
                  <w:rFonts w:asciiTheme="majorBidi" w:hAnsiTheme="majorBidi" w:cstheme="majorBidi"/>
                </w:rPr>
                <w:t xml:space="preserve">) </w:t>
              </w:r>
            </w:ins>
          </w:p>
          <w:p w:rsidR="00C21D8A" w:rsidDel="00753ED2" w:rsidRDefault="00C21D8A" w:rsidP="0079637C">
            <w:pPr>
              <w:jc w:val="center"/>
              <w:rPr>
                <w:del w:id="836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37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38" w:author="Adel Khelil" w:date="2024-08-09T10:05:00Z"/>
                <w:rFonts w:asciiTheme="majorBidi" w:hAnsiTheme="majorBidi" w:cstheme="majorBidi"/>
              </w:rPr>
            </w:pPr>
          </w:p>
          <w:p w:rsidR="00726156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C21D8A" w:rsidTr="00753ED2">
        <w:trPr>
          <w:jc w:val="center"/>
          <w:trPrChange w:id="839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40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Cystectomie (Bricker, remplacement vésical)</w:t>
            </w:r>
          </w:p>
        </w:tc>
        <w:tc>
          <w:tcPr>
            <w:tcW w:w="2407" w:type="dxa"/>
            <w:vAlign w:val="center"/>
            <w:tcPrChange w:id="841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842" w:author="Adel Khelil" w:date="2024-08-09T10:05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>Ac.</w:t>
              </w:r>
            </w:ins>
            <w:del w:id="843" w:author="Adel Khelil" w:date="2024-08-09T10:05:00Z">
              <w:r w:rsidR="009D7EC8" w:rsidDel="00753ED2">
                <w:rPr>
                  <w:rFonts w:ascii="Times New Roman" w:hAnsi="Times New Roman" w:cs="Times New Roman"/>
                  <w:sz w:val="24"/>
                  <w:szCs w:val="24"/>
                </w:rPr>
                <w:delText>ac.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C21D8A" w:rsidRPr="00077D2C" w:rsidDel="00753ED2" w:rsidRDefault="00C21D8A" w:rsidP="00C21D8A">
            <w:pPr>
              <w:rPr>
                <w:del w:id="844" w:author="Adel Khelil" w:date="2024-08-09T10:06:00Z"/>
                <w:rFonts w:asciiTheme="majorBidi" w:hAnsiTheme="majorBidi" w:cstheme="majorBidi"/>
              </w:rPr>
            </w:pPr>
          </w:p>
          <w:p w:rsidR="00C21D8A" w:rsidRPr="00C61861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61861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  <w:p w:rsidR="00C21D8A" w:rsidRDefault="00C21D8A" w:rsidP="00C21D8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C21D8A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</w:t>
            </w:r>
            <w:r w:rsidR="00C21D8A">
              <w:rPr>
                <w:rFonts w:asciiTheme="majorBidi" w:hAnsiTheme="majorBidi" w:cstheme="majorBidi"/>
              </w:rPr>
              <w:t>étronidazole</w:t>
            </w:r>
          </w:p>
        </w:tc>
        <w:tc>
          <w:tcPr>
            <w:tcW w:w="2126" w:type="dxa"/>
            <w:vAlign w:val="center"/>
            <w:tcPrChange w:id="845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46" w:author="Adel Khelil" w:date="2024-08-09T10:06:00Z"/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47" w:author="Adel Khelil" w:date="2024-08-09T10:06:00Z"/>
                <w:rFonts w:asciiTheme="majorBidi" w:hAnsiTheme="majorBidi" w:cstheme="majorBidi"/>
              </w:rPr>
            </w:pPr>
          </w:p>
          <w:p w:rsidR="00C21D8A" w:rsidRDefault="00897A33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1g en perfusion</w:t>
            </w:r>
          </w:p>
        </w:tc>
        <w:tc>
          <w:tcPr>
            <w:tcW w:w="2521" w:type="dxa"/>
            <w:vAlign w:val="center"/>
            <w:tcPrChange w:id="848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C21D8A" w:rsidP="009D7EC8">
            <w:pPr>
              <w:jc w:val="center"/>
              <w:rPr>
                <w:ins w:id="849" w:author="Adel Khelil" w:date="2024-08-09T10:06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 &gt; 2h réinjecter 1g)</w:t>
            </w:r>
          </w:p>
          <w:p w:rsidR="00C21D8A" w:rsidDel="00753ED2" w:rsidRDefault="00C21D8A" w:rsidP="009D7EC8">
            <w:pPr>
              <w:jc w:val="center"/>
              <w:rPr>
                <w:del w:id="850" w:author="Adel Khelil" w:date="2024-08-09T10:06:00Z"/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51" w:author="Adel Khelil" w:date="2024-08-09T10:06:00Z"/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52" w:author="Adel Khelil" w:date="2024-08-09T10:06:00Z"/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C21D8A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 w:rsidRPr="00C24865">
              <w:rPr>
                <w:rFonts w:asciiTheme="majorBidi" w:hAnsiTheme="majorBidi" w:cstheme="majorBidi"/>
                <w:b/>
                <w:bCs/>
                <w:i/>
              </w:rPr>
              <w:t>Chirurgie de l’urètre :</w:t>
            </w:r>
          </w:p>
        </w:tc>
      </w:tr>
      <w:tr w:rsidR="00C21D8A" w:rsidTr="00753ED2">
        <w:trPr>
          <w:jc w:val="center"/>
          <w:trPrChange w:id="853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54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Uréthroplastie</w:t>
            </w:r>
            <w:del w:id="855" w:author="Ahlem Gzara" w:date="2025-07-08T08:59:00Z">
              <w:r w:rsidDel="004E49C4">
                <w:rPr>
                  <w:rFonts w:asciiTheme="majorBidi" w:hAnsiTheme="majorBidi" w:cstheme="majorBidi"/>
                </w:rPr>
                <w:delText xml:space="preserve">. </w:delText>
              </w:r>
            </w:del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uréthrotomie</w:t>
            </w: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56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C21D8A" w:rsidRPr="00077D2C" w:rsidRDefault="00C21D8A" w:rsidP="009D7E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  <w:p w:rsidR="00C21D8A" w:rsidRPr="00077D2C" w:rsidDel="00753ED2" w:rsidRDefault="00C21D8A" w:rsidP="00C21D8A">
            <w:pPr>
              <w:rPr>
                <w:del w:id="857" w:author="Adel Khelil" w:date="2024-08-09T10:06:00Z"/>
                <w:rFonts w:asciiTheme="majorBidi" w:hAnsiTheme="majorBidi" w:cstheme="majorBidi"/>
              </w:rPr>
            </w:pPr>
          </w:p>
          <w:p w:rsidR="00C21D8A" w:rsidRPr="00C24865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24865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C21D8A" w:rsidRPr="00077D2C" w:rsidRDefault="00286EF9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G</w:t>
            </w:r>
            <w:r w:rsidR="00C21D8A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vAlign w:val="center"/>
            <w:tcPrChange w:id="858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 g IV lente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  <w:p w:rsidR="00C21D8A" w:rsidDel="00753ED2" w:rsidRDefault="00C21D8A" w:rsidP="009D7EC8">
            <w:pPr>
              <w:jc w:val="center"/>
              <w:rPr>
                <w:del w:id="859" w:author="Adel Khelil" w:date="2024-08-09T10:06:00Z"/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897A33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60" w:author="Adel Khelil" w:date="2024-08-09T10:03:00Z">
              <w:tcPr>
                <w:tcW w:w="2765" w:type="dxa"/>
                <w:vAlign w:val="center"/>
              </w:tcPr>
            </w:tcPrChange>
          </w:tcPr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Dose unique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C21D8A" w:rsidDel="00753ED2" w:rsidRDefault="00C21D8A" w:rsidP="009D7EC8">
            <w:pPr>
              <w:jc w:val="center"/>
              <w:rPr>
                <w:del w:id="861" w:author="Adel Khelil" w:date="2024-08-09T10:06:00Z"/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Dose unique</w:t>
            </w:r>
          </w:p>
        </w:tc>
      </w:tr>
      <w:tr w:rsidR="00677E8B" w:rsidRPr="00677E8B" w:rsidTr="00753ED2">
        <w:trPr>
          <w:jc w:val="center"/>
          <w:trPrChange w:id="862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63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lastRenderedPageBreak/>
              <w:t>Soutènement urétral (TOT, TVT)</w:t>
            </w:r>
          </w:p>
        </w:tc>
        <w:tc>
          <w:tcPr>
            <w:tcW w:w="2407" w:type="dxa"/>
            <w:vAlign w:val="center"/>
            <w:tcPrChange w:id="864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Amoxicilline + </w:t>
            </w:r>
            <w:ins w:id="865" w:author="Adel Khelil" w:date="2024-08-09T10:07:00Z">
              <w:r w:rsidR="00753ED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A</w:t>
              </w:r>
            </w:ins>
            <w:del w:id="866" w:author="Adel Khelil" w:date="2024-08-09T10:07:00Z">
              <w:r w:rsidR="009D7EC8" w:rsidRPr="00B71565" w:rsidDel="00753ED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delText>a</w:delText>
              </w:r>
            </w:del>
            <w:r w:rsidR="009D7EC8"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c.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clavulanique</w:t>
            </w:r>
          </w:p>
          <w:p w:rsidR="009D7EC8" w:rsidRPr="00B71565" w:rsidDel="00753ED2" w:rsidRDefault="009D7EC8" w:rsidP="00C21D8A">
            <w:pPr>
              <w:rPr>
                <w:del w:id="867" w:author="Adel Khelil" w:date="2024-08-09T10:06:00Z"/>
                <w:rFonts w:asciiTheme="majorBidi" w:hAnsiTheme="majorBidi" w:cstheme="majorBidi"/>
                <w:b/>
                <w:color w:val="000000" w:themeColor="text1"/>
              </w:rPr>
            </w:pP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b/>
                <w:color w:val="000000" w:themeColor="text1"/>
              </w:rPr>
              <w:t xml:space="preserve">Allergie :  </w:t>
            </w: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Gentamicine</w:t>
            </w:r>
          </w:p>
          <w:p w:rsidR="00C21D8A" w:rsidRPr="00B71565" w:rsidRDefault="00C21D8A" w:rsidP="00C21D8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+</w:t>
            </w: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del w:id="868" w:author="Adel Khelil" w:date="2024-08-09T10:07:00Z">
              <w:r w:rsidRPr="00B71565" w:rsidDel="00753ED2">
                <w:rPr>
                  <w:rFonts w:asciiTheme="majorBidi" w:hAnsiTheme="majorBidi" w:cstheme="majorBidi"/>
                  <w:color w:val="000000" w:themeColor="text1"/>
                </w:rPr>
                <w:delText>m</w:delText>
              </w:r>
            </w:del>
            <w:ins w:id="869" w:author="Adel Khelil" w:date="2024-08-09T10:07:00Z">
              <w:r w:rsidR="00753ED2">
                <w:rPr>
                  <w:rFonts w:asciiTheme="majorBidi" w:hAnsiTheme="majorBidi" w:cstheme="majorBidi"/>
                  <w:color w:val="000000" w:themeColor="text1"/>
                </w:rPr>
                <w:t>M</w:t>
              </w:r>
            </w:ins>
            <w:r w:rsidRPr="00B71565">
              <w:rPr>
                <w:rFonts w:asciiTheme="majorBidi" w:hAnsiTheme="majorBidi" w:cstheme="majorBidi"/>
                <w:color w:val="000000" w:themeColor="text1"/>
              </w:rPr>
              <w:t>étronidazole</w:t>
            </w:r>
          </w:p>
        </w:tc>
        <w:tc>
          <w:tcPr>
            <w:tcW w:w="2126" w:type="dxa"/>
            <w:vAlign w:val="center"/>
            <w:tcPrChange w:id="870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2 g IV lente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Del="00753ED2" w:rsidRDefault="00C21D8A" w:rsidP="009D7EC8">
            <w:pPr>
              <w:jc w:val="center"/>
              <w:rPr>
                <w:del w:id="871" w:author="Adel Khelil" w:date="2024-08-09T10:06:00Z"/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897A33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 w:rsidRPr="00B71565">
              <w:rPr>
                <w:rFonts w:asciiTheme="majorBidi" w:hAnsiTheme="majorBidi" w:cstheme="majorBidi"/>
                <w:color w:val="000000" w:themeColor="text1"/>
              </w:rPr>
              <w:t>mg/Kg/j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1g en perfusion</w:t>
            </w:r>
          </w:p>
        </w:tc>
        <w:tc>
          <w:tcPr>
            <w:tcW w:w="2521" w:type="dxa"/>
            <w:vAlign w:val="center"/>
            <w:tcPrChange w:id="872" w:author="Adel Khelil" w:date="2024-08-09T10:03:00Z">
              <w:tcPr>
                <w:tcW w:w="2765" w:type="dxa"/>
                <w:vAlign w:val="center"/>
              </w:tcPr>
            </w:tcPrChange>
          </w:tcPr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Del="00753ED2" w:rsidRDefault="00C21D8A" w:rsidP="009D7EC8">
            <w:pPr>
              <w:jc w:val="center"/>
              <w:rPr>
                <w:del w:id="873" w:author="Adel Khelil" w:date="2024-08-09T10:06:00Z"/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</w:tc>
      </w:tr>
      <w:tr w:rsidR="00D53155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D53155" w:rsidRDefault="00D53155" w:rsidP="00C21D8A">
            <w:pPr>
              <w:rPr>
                <w:rFonts w:asciiTheme="majorBidi" w:hAnsiTheme="majorBidi" w:cstheme="majorBidi"/>
              </w:rPr>
            </w:pPr>
            <w:r w:rsidRPr="005F0546">
              <w:rPr>
                <w:rFonts w:asciiTheme="majorBidi" w:hAnsiTheme="majorBidi" w:cstheme="majorBidi"/>
                <w:b/>
                <w:bCs/>
                <w:i/>
              </w:rPr>
              <w:t>Chirurgie Appareil Génital de l’homme :</w:t>
            </w:r>
          </w:p>
        </w:tc>
      </w:tr>
      <w:tr w:rsidR="009B3551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scrotale ou de la verge (sauf prothèse)</w:t>
            </w:r>
          </w:p>
        </w:tc>
        <w:tc>
          <w:tcPr>
            <w:tcW w:w="7054" w:type="dxa"/>
            <w:gridSpan w:val="3"/>
            <w:shd w:val="clear" w:color="auto" w:fill="D9D9D9" w:themeFill="background1" w:themeFillShade="D9"/>
            <w:vAlign w:val="center"/>
          </w:tcPr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9B3551" w:rsidTr="00753ED2">
        <w:trPr>
          <w:jc w:val="center"/>
          <w:trPrChange w:id="874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75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Prothèse pénienne ou testiculaire </w:t>
            </w:r>
          </w:p>
        </w:tc>
        <w:tc>
          <w:tcPr>
            <w:tcW w:w="2407" w:type="dxa"/>
            <w:vAlign w:val="center"/>
            <w:tcPrChange w:id="876" w:author="Adel Khelil" w:date="2024-08-09T10:03:00Z">
              <w:tcPr>
                <w:tcW w:w="2128" w:type="dxa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9B3551" w:rsidRDefault="009B3551" w:rsidP="000267EE">
            <w:pPr>
              <w:rPr>
                <w:rFonts w:asciiTheme="majorBidi" w:hAnsiTheme="majorBidi" w:cstheme="majorBidi"/>
                <w:b/>
              </w:rPr>
            </w:pPr>
          </w:p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 w:rsidRPr="005F0546">
              <w:rPr>
                <w:rFonts w:asciiTheme="majorBidi" w:hAnsiTheme="majorBidi" w:cstheme="majorBidi"/>
                <w:b/>
              </w:rPr>
              <w:t>Allergie :</w:t>
            </w:r>
            <w:del w:id="877" w:author="Adel Khelil" w:date="2024-08-09T10:07:00Z">
              <w:r w:rsidDel="00753ED2">
                <w:rPr>
                  <w:rFonts w:asciiTheme="majorBidi" w:hAnsiTheme="majorBidi" w:cstheme="majorBidi"/>
                </w:rPr>
                <w:delText>v</w:delText>
              </w:r>
            </w:del>
            <w:ins w:id="878" w:author="Adel Khelil" w:date="2024-08-09T10:07:00Z">
              <w:r w:rsidR="00753ED2">
                <w:rPr>
                  <w:rFonts w:asciiTheme="majorBidi" w:hAnsiTheme="majorBidi" w:cstheme="majorBidi"/>
                </w:rPr>
                <w:t>V</w:t>
              </w:r>
            </w:ins>
            <w:r>
              <w:rPr>
                <w:rFonts w:asciiTheme="majorBidi" w:hAnsiTheme="majorBidi" w:cstheme="majorBidi"/>
              </w:rPr>
              <w:t xml:space="preserve">ancomycine </w:t>
            </w:r>
          </w:p>
        </w:tc>
        <w:tc>
          <w:tcPr>
            <w:tcW w:w="2126" w:type="dxa"/>
            <w:vAlign w:val="center"/>
            <w:tcPrChange w:id="879" w:author="Adel Khelil" w:date="2024-08-09T10:03:00Z">
              <w:tcPr>
                <w:tcW w:w="2161" w:type="dxa"/>
                <w:vAlign w:val="center"/>
              </w:tcPr>
            </w:tcPrChange>
          </w:tcPr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9B3551" w:rsidRPr="00077D2C" w:rsidDel="00753ED2" w:rsidRDefault="009B3551" w:rsidP="000267EE">
            <w:pPr>
              <w:jc w:val="center"/>
              <w:rPr>
                <w:del w:id="880" w:author="Adel Khelil" w:date="2024-08-09T10:08:00Z"/>
                <w:rFonts w:asciiTheme="majorBidi" w:hAnsiTheme="majorBidi" w:cstheme="majorBidi"/>
              </w:rPr>
            </w:pPr>
          </w:p>
          <w:p w:rsidR="009B3551" w:rsidRPr="00077D2C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 mg/kg/12</w:t>
            </w:r>
            <w:r w:rsidR="009B3551">
              <w:rPr>
                <w:rFonts w:asciiTheme="majorBidi" w:hAnsiTheme="majorBidi" w:cstheme="majorBidi"/>
              </w:rPr>
              <w:t>0min</w:t>
            </w:r>
          </w:p>
        </w:tc>
        <w:tc>
          <w:tcPr>
            <w:tcW w:w="2521" w:type="dxa"/>
            <w:vAlign w:val="center"/>
            <w:tcPrChange w:id="881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9B3551" w:rsidP="009D7EC8">
            <w:pPr>
              <w:jc w:val="center"/>
              <w:rPr>
                <w:ins w:id="882" w:author="Adel Khelil" w:date="2024-08-09T10:07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9B3551" w:rsidRDefault="009D7EC8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B3551">
              <w:rPr>
                <w:rFonts w:asciiTheme="majorBidi" w:hAnsiTheme="majorBidi" w:cstheme="majorBidi"/>
              </w:rPr>
              <w:t>si durée &gt; 2h réinjecter 1g)</w:t>
            </w:r>
          </w:p>
          <w:p w:rsidR="009B3551" w:rsidRPr="00077D2C" w:rsidDel="00753ED2" w:rsidRDefault="009B3551" w:rsidP="009D7EC8">
            <w:pPr>
              <w:jc w:val="center"/>
              <w:rPr>
                <w:del w:id="883" w:author="Adel Khelil" w:date="2024-08-09T10:08:00Z"/>
                <w:rFonts w:asciiTheme="majorBidi" w:hAnsiTheme="majorBidi" w:cstheme="majorBidi"/>
              </w:rPr>
            </w:pPr>
          </w:p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B3551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9B3551" w:rsidRDefault="009B3551" w:rsidP="00C21D8A">
            <w:pPr>
              <w:rPr>
                <w:rFonts w:asciiTheme="majorBidi" w:hAnsiTheme="majorBidi" w:cstheme="majorBidi"/>
              </w:rPr>
            </w:pPr>
            <w:r w:rsidRPr="00A41689">
              <w:rPr>
                <w:rFonts w:asciiTheme="majorBidi" w:hAnsiTheme="majorBidi" w:cstheme="majorBidi"/>
                <w:b/>
                <w:bCs/>
                <w:i/>
              </w:rPr>
              <w:t>Chirurgie Appareil Génital de la femme :</w:t>
            </w:r>
          </w:p>
        </w:tc>
      </w:tr>
      <w:tr w:rsidR="009B3551" w:rsidTr="00753ED2">
        <w:trPr>
          <w:jc w:val="center"/>
          <w:trPrChange w:id="884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85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Cure de prolapsus (toute voie d’abord)</w:t>
            </w:r>
          </w:p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86" w:author="Adel Khelil" w:date="2024-08-09T10:03:00Z">
              <w:tcPr>
                <w:tcW w:w="2128" w:type="dxa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887" w:author="Adel Khelil" w:date="2024-08-09T10:08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888" w:author="Adel Khelil" w:date="2024-08-09T10:08:00Z">
              <w:r w:rsidDel="00753ED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9B3551" w:rsidRPr="00AD6962" w:rsidRDefault="009B3551" w:rsidP="000267EE">
            <w:pPr>
              <w:rPr>
                <w:rFonts w:asciiTheme="majorBidi" w:hAnsiTheme="majorBidi" w:cstheme="majorBidi"/>
                <w:b/>
              </w:rPr>
            </w:pPr>
            <w:r w:rsidRPr="00AD6962">
              <w:rPr>
                <w:rFonts w:asciiTheme="majorBidi" w:hAnsiTheme="majorBidi" w:cstheme="majorBidi"/>
                <w:b/>
              </w:rPr>
              <w:t>Allergie :</w:t>
            </w:r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del w:id="889" w:author="Adel Khelil" w:date="2024-08-09T10:08:00Z">
              <w:r w:rsidDel="00753ED2">
                <w:rPr>
                  <w:rFonts w:asciiTheme="majorBidi" w:hAnsiTheme="majorBidi" w:cstheme="majorBidi"/>
                </w:rPr>
                <w:delText>m</w:delText>
              </w:r>
            </w:del>
            <w:ins w:id="890" w:author="Adel Khelil" w:date="2024-08-09T10:08:00Z">
              <w:r w:rsidR="00753ED2">
                <w:rPr>
                  <w:rFonts w:asciiTheme="majorBidi" w:hAnsiTheme="majorBidi" w:cstheme="majorBidi"/>
                </w:rPr>
                <w:t>M</w:t>
              </w:r>
            </w:ins>
            <w:r>
              <w:rPr>
                <w:rFonts w:asciiTheme="majorBidi" w:hAnsiTheme="majorBidi" w:cstheme="majorBidi"/>
              </w:rPr>
              <w:t>étronidazole</w:t>
            </w:r>
          </w:p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B3551" w:rsidRPr="00077D2C" w:rsidRDefault="00753ED2" w:rsidP="000267EE">
            <w:pPr>
              <w:rPr>
                <w:rFonts w:asciiTheme="majorBidi" w:hAnsiTheme="majorBidi" w:cstheme="majorBidi"/>
              </w:rPr>
            </w:pPr>
            <w:ins w:id="891" w:author="Adel Khelil" w:date="2024-08-09T10:08:00Z">
              <w:r>
                <w:rPr>
                  <w:rFonts w:asciiTheme="majorBidi" w:hAnsiTheme="majorBidi" w:cstheme="majorBidi"/>
                </w:rPr>
                <w:t>G</w:t>
              </w:r>
            </w:ins>
            <w:del w:id="892" w:author="Adel Khelil" w:date="2024-08-09T10:08:00Z">
              <w:r w:rsidR="009B3551" w:rsidDel="00753ED2">
                <w:rPr>
                  <w:rFonts w:asciiTheme="majorBidi" w:hAnsiTheme="majorBidi" w:cstheme="majorBidi"/>
                </w:rPr>
                <w:delText>g</w:delText>
              </w:r>
            </w:del>
            <w:r w:rsidR="009B3551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vAlign w:val="center"/>
            <w:tcPrChange w:id="893" w:author="Adel Khelil" w:date="2024-08-09T10:03:00Z">
              <w:tcPr>
                <w:tcW w:w="2161" w:type="dxa"/>
                <w:vAlign w:val="center"/>
              </w:tcPr>
            </w:tcPrChange>
          </w:tcPr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1g</w:t>
            </w:r>
          </w:p>
          <w:p w:rsidR="009B3551" w:rsidRPr="00C52F13" w:rsidRDefault="009B3551" w:rsidP="000267EE">
            <w:pPr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897A33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9B3551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521" w:type="dxa"/>
            <w:vAlign w:val="center"/>
            <w:tcPrChange w:id="894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9B3551" w:rsidP="009D7EC8">
            <w:pPr>
              <w:jc w:val="center"/>
              <w:rPr>
                <w:ins w:id="895" w:author="Adel Khelil" w:date="2024-08-09T10:08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9B3551" w:rsidRDefault="009D7EC8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 &gt; 2h réinjecter 1g)</w:t>
            </w:r>
          </w:p>
          <w:p w:rsidR="009B3551" w:rsidDel="00753ED2" w:rsidRDefault="009B3551" w:rsidP="009D7EC8">
            <w:pPr>
              <w:jc w:val="center"/>
              <w:rPr>
                <w:del w:id="896" w:author="Adel Khelil" w:date="2024-08-09T10:08:00Z"/>
                <w:rFonts w:asciiTheme="majorBidi" w:hAnsiTheme="majorBidi" w:cstheme="majorBidi"/>
              </w:rPr>
            </w:pPr>
          </w:p>
          <w:p w:rsidR="009B3551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9B3551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B3551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Explorations diagnostiques</w:t>
            </w:r>
            <w:del w:id="897" w:author="Ahlem Gzara" w:date="2025-07-08T08:59:00Z">
              <w:r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9B3551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Endoscopie </w:t>
            </w:r>
            <w:r w:rsidR="009B3551">
              <w:rPr>
                <w:rFonts w:asciiTheme="majorBidi" w:hAnsiTheme="majorBidi" w:cstheme="majorBidi"/>
              </w:rPr>
              <w:t>vésicale</w:t>
            </w:r>
            <w:del w:id="898" w:author="Ahlem Gzara" w:date="2025-07-08T08:59:00Z">
              <w:r w:rsidR="009B3551"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Bilan urodynamique  </w:t>
            </w:r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Urétéroscopie diagnostique</w:t>
            </w:r>
          </w:p>
        </w:tc>
        <w:tc>
          <w:tcPr>
            <w:tcW w:w="7054" w:type="dxa"/>
            <w:gridSpan w:val="3"/>
            <w:shd w:val="clear" w:color="auto" w:fill="D9D9D9" w:themeFill="background1" w:themeFillShade="D9"/>
            <w:vAlign w:val="center"/>
          </w:tcPr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</w:tbl>
    <w:p w:rsidR="0058053F" w:rsidRPr="0058053F" w:rsidDel="00753ED2" w:rsidRDefault="0058053F" w:rsidP="000659E3">
      <w:pPr>
        <w:autoSpaceDE w:val="0"/>
        <w:autoSpaceDN w:val="0"/>
        <w:adjustRightInd w:val="0"/>
        <w:spacing w:after="0"/>
        <w:jc w:val="both"/>
        <w:rPr>
          <w:del w:id="899" w:author="Adel Khelil" w:date="2024-08-09T10:08:00Z"/>
          <w:rFonts w:ascii="Times New Roman" w:hAnsi="Times New Roman" w:cs="Times New Roman"/>
          <w:color w:val="000000"/>
          <w:sz w:val="18"/>
          <w:szCs w:val="18"/>
        </w:rPr>
      </w:pPr>
    </w:p>
    <w:p w:rsidR="000659E3" w:rsidRPr="00B71565" w:rsidRDefault="00677E8B" w:rsidP="00B71565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18" o:spid="_x0000_s1037" type="#_x0000_t202" style="position:absolute;margin-left:35.75pt;margin-top:5.3pt;width:455.55pt;height:32.8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">
            <v:path arrowok="t"/>
            <v:textbox>
              <w:txbxContent>
                <w:p w:rsidR="00E83389" w:rsidRDefault="00E83389" w:rsidP="00C271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C2DB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DC2DB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gynécologique et en obstétrique</w:t>
                  </w:r>
                </w:p>
                <w:p w:rsidR="00E83389" w:rsidRDefault="00E83389"/>
              </w:txbxContent>
            </v:textbox>
          </v:shape>
        </w:pict>
      </w: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Pr="00B7156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845DA1" w:rsidRPr="00B71565" w:rsidRDefault="00845DA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Style w:val="Grilledutableau"/>
        <w:tblW w:w="10349" w:type="dxa"/>
        <w:jc w:val="center"/>
        <w:tblLook w:val="04A0"/>
      </w:tblPr>
      <w:tblGrid>
        <w:gridCol w:w="3828"/>
        <w:gridCol w:w="1985"/>
        <w:gridCol w:w="2268"/>
        <w:gridCol w:w="2268"/>
      </w:tblGrid>
      <w:tr w:rsidR="007D4079" w:rsidTr="007D4079">
        <w:trPr>
          <w:jc w:val="center"/>
        </w:trPr>
        <w:tc>
          <w:tcPr>
            <w:tcW w:w="382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0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985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1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C271C2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26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2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26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3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Del="00753ED2" w:rsidRDefault="007D4079" w:rsidP="000267EE">
            <w:pPr>
              <w:jc w:val="center"/>
              <w:rPr>
                <w:del w:id="904" w:author="Adel Khelil" w:date="2024-08-09T10:09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7D4079" w:rsidRDefault="007D40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D4079" w:rsidRPr="00077D2C" w:rsidTr="007D4079">
        <w:trPr>
          <w:trHeight w:val="2277"/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Hystérectomie (voie haute ou basse)</w:t>
            </w: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Coeliochirurgie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</w:p>
          <w:p w:rsidR="007D4079" w:rsidRPr="00077D2C" w:rsidRDefault="00286EF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7D4079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D4079" w:rsidRPr="00077D2C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1.5 g IV lente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D4079">
              <w:rPr>
                <w:rFonts w:asciiTheme="majorBidi" w:hAnsiTheme="majorBidi" w:cstheme="majorBidi"/>
              </w:rPr>
              <w:t>00 mg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897A33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7D4079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268" w:type="dxa"/>
            <w:vAlign w:val="center"/>
          </w:tcPr>
          <w:p w:rsidR="007C2D31" w:rsidRDefault="007D4079" w:rsidP="007C2D31">
            <w:pPr>
              <w:jc w:val="center"/>
              <w:rPr>
                <w:ins w:id="905" w:author="Adel Khelil" w:date="2024-08-09T10:09:00Z"/>
                <w:rFonts w:asciiTheme="majorBidi" w:hAnsiTheme="majorBidi" w:cstheme="majorBidi"/>
              </w:rPr>
              <w:pPrChange w:id="906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C2D31" w:rsidRDefault="007D4079" w:rsidP="007C2D31">
            <w:pPr>
              <w:jc w:val="both"/>
              <w:rPr>
                <w:rFonts w:asciiTheme="majorBidi" w:hAnsiTheme="majorBidi" w:cstheme="majorBidi"/>
              </w:rPr>
              <w:pPrChange w:id="907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(si durée &gt;4h réinjecter 1g)</w:t>
            </w:r>
          </w:p>
          <w:p w:rsidR="007C2D31" w:rsidRDefault="007C2D31" w:rsidP="007C2D31">
            <w:pPr>
              <w:jc w:val="center"/>
              <w:rPr>
                <w:del w:id="908" w:author="Adel Khelil" w:date="2024-08-09T10:09:00Z"/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909" w:author="Adel Khelil" w:date="2024-08-09T10:10:00Z">
                <w:pPr>
                  <w:keepNext/>
                  <w:keepLines/>
                  <w:spacing w:before="200" w:after="200" w:line="276" w:lineRule="auto"/>
                  <w:outlineLvl w:val="2"/>
                </w:pPr>
              </w:pPrChange>
            </w:pPr>
          </w:p>
          <w:p w:rsidR="007C2D31" w:rsidRDefault="007D4079" w:rsidP="007C2D31">
            <w:pPr>
              <w:jc w:val="center"/>
              <w:rPr>
                <w:ins w:id="910" w:author="Adel Khelil" w:date="2024-08-09T10:10:00Z"/>
                <w:rFonts w:asciiTheme="majorBidi" w:hAnsiTheme="majorBidi" w:cstheme="majorBidi"/>
              </w:rPr>
              <w:pPrChange w:id="911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C2D31" w:rsidRDefault="007D4079" w:rsidP="007C2D31">
            <w:pPr>
              <w:jc w:val="both"/>
              <w:rPr>
                <w:rFonts w:asciiTheme="majorBidi" w:hAnsiTheme="majorBidi" w:cstheme="majorBidi"/>
              </w:rPr>
              <w:pPrChange w:id="912" w:author="Adel Khelil" w:date="2024-08-09T10:1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(si durée &gt;2h réinjecter 0.75g)</w:t>
            </w:r>
          </w:p>
          <w:p w:rsidR="007C2D31" w:rsidRDefault="007C2D31" w:rsidP="007C2D31">
            <w:pPr>
              <w:jc w:val="center"/>
              <w:rPr>
                <w:del w:id="913" w:author="Adel Khelil" w:date="2024-08-09T10:10:00Z"/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914" w:author="Adel Khelil" w:date="2024-08-09T10:10:00Z">
                <w:pPr>
                  <w:keepNext/>
                  <w:keepLines/>
                  <w:spacing w:before="200" w:after="200" w:line="276" w:lineRule="auto"/>
                  <w:outlineLvl w:val="2"/>
                </w:pPr>
              </w:pPrChange>
            </w:pPr>
          </w:p>
          <w:p w:rsidR="007C2D31" w:rsidRDefault="007D4079" w:rsidP="007C2D31">
            <w:pPr>
              <w:jc w:val="center"/>
              <w:rPr>
                <w:rFonts w:asciiTheme="majorBidi" w:hAnsiTheme="majorBidi" w:cstheme="majorBidi"/>
              </w:rPr>
              <w:pPrChange w:id="915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 xml:space="preserve">Dose unique 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C2D31" w:rsidRDefault="007D4079" w:rsidP="007C2D31">
            <w:pPr>
              <w:jc w:val="center"/>
              <w:rPr>
                <w:rFonts w:asciiTheme="majorBidi" w:hAnsiTheme="majorBidi" w:cstheme="majorBidi"/>
              </w:rPr>
              <w:pPrChange w:id="916" w:author="Adel Khelil" w:date="2024-08-09T10:1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Coelioscopie </w:t>
            </w:r>
            <w:ins w:id="917" w:author="Ahlem Gzara" w:date="2025-07-08T09:00:00Z">
              <w:r w:rsidR="004E49C4">
                <w:rPr>
                  <w:rFonts w:asciiTheme="majorBidi" w:hAnsiTheme="majorBidi" w:cstheme="majorBidi"/>
                </w:rPr>
                <w:t>d</w:t>
              </w:r>
            </w:ins>
            <w:del w:id="918" w:author="Ahlem Gzara" w:date="2025-07-08T09:00:00Z">
              <w:r w:rsidDel="004E49C4">
                <w:rPr>
                  <w:rFonts w:asciiTheme="majorBidi" w:hAnsiTheme="majorBidi" w:cstheme="majorBidi"/>
                </w:rPr>
                <w:delText>D</w:delText>
              </w:r>
            </w:del>
            <w:r>
              <w:rPr>
                <w:rFonts w:asciiTheme="majorBidi" w:hAnsiTheme="majorBidi" w:cstheme="majorBidi"/>
              </w:rPr>
              <w:t>iagnostique ou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exploratrice sans incision vaginale ou digestive</w:t>
            </w:r>
          </w:p>
        </w:tc>
        <w:tc>
          <w:tcPr>
            <w:tcW w:w="652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5FEA" w:rsidRPr="00077D2C" w:rsidRDefault="007C5FEA" w:rsidP="00B715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Hystéroscopie 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Hystérosalpingographie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trHeight w:val="516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Biopsie endométriale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Fécondation </w:t>
            </w:r>
            <w:r w:rsidRPr="00A970C5">
              <w:rPr>
                <w:rFonts w:asciiTheme="majorBidi" w:hAnsiTheme="majorBidi" w:cstheme="majorBidi"/>
                <w:i/>
                <w:iCs/>
              </w:rPr>
              <w:t>in vitro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7C5F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Pose d’un dispositif intra–utérin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  <w:color w:val="000000" w:themeColor="text1"/>
              </w:rPr>
              <w:t>Tumorectomie mammaire simple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Interruption volontaire de grossesse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Césarienne 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Pr="00077D2C" w:rsidDel="00753ED2" w:rsidRDefault="007D4079" w:rsidP="000267EE">
            <w:pPr>
              <w:rPr>
                <w:del w:id="919" w:author="Adel Khelil" w:date="2024-08-09T10:11:00Z"/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Del="00753ED2" w:rsidRDefault="007D4079" w:rsidP="000267EE">
            <w:pPr>
              <w:rPr>
                <w:del w:id="920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7D4079" w:rsidDel="00753ED2" w:rsidRDefault="007D4079" w:rsidP="00C271C2">
            <w:pPr>
              <w:jc w:val="center"/>
              <w:rPr>
                <w:del w:id="921" w:author="Adel Khelil" w:date="2024-08-09T10:11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Del="00753ED2" w:rsidRDefault="008354FC" w:rsidP="00C271C2">
            <w:pPr>
              <w:jc w:val="center"/>
              <w:rPr>
                <w:del w:id="922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D4079">
              <w:rPr>
                <w:rFonts w:asciiTheme="majorBidi" w:hAnsiTheme="majorBidi" w:cstheme="majorBidi"/>
              </w:rPr>
              <w:t>00 mg</w:t>
            </w:r>
          </w:p>
          <w:p w:rsidR="007D4079" w:rsidRDefault="007D407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après clampage du cordon</w:t>
            </w: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Mastectomie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Reconstruction et/ou plastie mammaire 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</w:p>
          <w:p w:rsidR="007D4079" w:rsidRDefault="00286EF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7D4079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354FC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97A33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753ED2" w:rsidRDefault="007D4079" w:rsidP="00C271C2">
            <w:pPr>
              <w:jc w:val="center"/>
              <w:rPr>
                <w:ins w:id="923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(1g si durée &gt;4h</w:t>
            </w:r>
            <w:r w:rsidR="00C271C2">
              <w:rPr>
                <w:rFonts w:asciiTheme="majorBidi" w:hAnsiTheme="majorBidi" w:cstheme="majorBidi"/>
              </w:rPr>
              <w:t>)</w:t>
            </w:r>
          </w:p>
          <w:p w:rsidR="007D4079" w:rsidDel="00753ED2" w:rsidRDefault="007D4079" w:rsidP="00C271C2">
            <w:pPr>
              <w:jc w:val="center"/>
              <w:rPr>
                <w:del w:id="924" w:author="Adel Khelil" w:date="2024-08-09T10:11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Prolapsus (toute voie d’abord)</w:t>
            </w:r>
          </w:p>
        </w:tc>
        <w:tc>
          <w:tcPr>
            <w:tcW w:w="1985" w:type="dxa"/>
            <w:vAlign w:val="center"/>
          </w:tcPr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925" w:author="Adel Khelil" w:date="2024-08-09T10:12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926" w:author="Adel Khelil" w:date="2024-08-09T10:12:00Z">
              <w:r w:rsidDel="00753ED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7D4079" w:rsidDel="00753ED2" w:rsidRDefault="007D4079" w:rsidP="000267EE">
            <w:pPr>
              <w:rPr>
                <w:del w:id="927" w:author="Adel Khelil" w:date="2024-08-09T10:12:00Z"/>
                <w:rFonts w:asciiTheme="majorBidi" w:hAnsiTheme="majorBidi" w:cstheme="majorBidi"/>
                <w:b/>
              </w:rPr>
            </w:pPr>
          </w:p>
          <w:p w:rsidR="007D4079" w:rsidRPr="00AD6962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AD6962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del w:id="928" w:author="Adel Khelil" w:date="2024-08-09T10:12:00Z">
              <w:r w:rsidDel="00753ED2">
                <w:rPr>
                  <w:rFonts w:asciiTheme="majorBidi" w:hAnsiTheme="majorBidi" w:cstheme="majorBidi"/>
                </w:rPr>
                <w:delText>m</w:delText>
              </w:r>
            </w:del>
            <w:ins w:id="929" w:author="Adel Khelil" w:date="2024-08-09T10:12:00Z">
              <w:r w:rsidR="00753ED2">
                <w:rPr>
                  <w:rFonts w:asciiTheme="majorBidi" w:hAnsiTheme="majorBidi" w:cstheme="majorBidi"/>
                </w:rPr>
                <w:t>M</w:t>
              </w:r>
            </w:ins>
            <w:r>
              <w:rPr>
                <w:rFonts w:asciiTheme="majorBidi" w:hAnsiTheme="majorBidi" w:cstheme="majorBidi"/>
              </w:rPr>
              <w:t>étronidazole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del w:id="930" w:author="Adel Khelil" w:date="2024-08-09T10:12:00Z">
              <w:r w:rsidDel="00753ED2">
                <w:rPr>
                  <w:rFonts w:asciiTheme="majorBidi" w:hAnsiTheme="majorBidi" w:cstheme="majorBidi"/>
                </w:rPr>
                <w:delText>g</w:delText>
              </w:r>
            </w:del>
            <w:ins w:id="931" w:author="Adel Khelil" w:date="2024-08-09T10:12:00Z">
              <w:r w:rsidR="00753ED2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53ED2" w:rsidRDefault="00753ED2" w:rsidP="00C271C2">
            <w:pPr>
              <w:jc w:val="center"/>
              <w:rPr>
                <w:ins w:id="932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7D4079" w:rsidRPr="00C52F13" w:rsidDel="00753ED2" w:rsidRDefault="007D4079" w:rsidP="00C271C2">
            <w:pPr>
              <w:jc w:val="center"/>
              <w:rPr>
                <w:del w:id="933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Del="00753ED2" w:rsidRDefault="007D4079" w:rsidP="00C271C2">
            <w:pPr>
              <w:jc w:val="center"/>
              <w:rPr>
                <w:del w:id="934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Del="00753ED2" w:rsidRDefault="007D4079" w:rsidP="00C271C2">
            <w:pPr>
              <w:jc w:val="center"/>
              <w:rPr>
                <w:del w:id="935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1g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97A33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(réinjecter 1g si &gt; 2h)</w:t>
            </w:r>
          </w:p>
          <w:p w:rsidR="007D4079" w:rsidDel="00753ED2" w:rsidRDefault="007D4079" w:rsidP="00C271C2">
            <w:pPr>
              <w:jc w:val="center"/>
              <w:rPr>
                <w:del w:id="936" w:author="Adel Khelil" w:date="2024-08-09T10:13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Del="00753ED2" w:rsidRDefault="007D4079" w:rsidP="00C271C2">
            <w:pPr>
              <w:jc w:val="center"/>
              <w:rPr>
                <w:del w:id="937" w:author="Adel Khelil" w:date="2024-08-09T10:12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</w:tbl>
    <w:p w:rsidR="007C5FEA" w:rsidRDefault="007C5FE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71C2" w:rsidRPr="000659E3" w:rsidRDefault="007C2D31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7C2D31">
        <w:rPr>
          <w:noProof/>
        </w:rPr>
        <w:lastRenderedPageBreak/>
        <w:pict>
          <v:shape id="Text Box 19" o:spid="_x0000_s1038" type="#_x0000_t202" style="position:absolute;left:0;text-align:left;margin-left:0;margin-top:0;width:391.7pt;height:35.15pt;z-index:2516848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">
            <v:path arrowok="t"/>
            <v:textbox>
              <w:txbxContent>
                <w:p w:rsidR="00E83389" w:rsidRPr="003677C7" w:rsidRDefault="00E83389" w:rsidP="00C271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Antibioprophylaxie en radiologie et médecine interventionnelle</w:t>
                  </w:r>
                </w:p>
                <w:p w:rsidR="00E83389" w:rsidRDefault="00E83389"/>
              </w:txbxContent>
            </v:textbox>
          </v:shape>
        </w:pict>
      </w:r>
    </w:p>
    <w:p w:rsidR="00C271C2" w:rsidRPr="000659E3" w:rsidRDefault="00C271C2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271C2" w:rsidRPr="000659E3" w:rsidRDefault="00C271C2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D435A" w:rsidRPr="000659E3" w:rsidRDefault="00FD435A" w:rsidP="00090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Grilledutableau"/>
        <w:tblW w:w="10349" w:type="dxa"/>
        <w:jc w:val="center"/>
        <w:tblLook w:val="04A0"/>
      </w:tblPr>
      <w:tblGrid>
        <w:gridCol w:w="3828"/>
        <w:gridCol w:w="1985"/>
        <w:gridCol w:w="2268"/>
        <w:gridCol w:w="2268"/>
      </w:tblGrid>
      <w:tr w:rsidR="0007124E" w:rsidTr="000267EE">
        <w:trPr>
          <w:jc w:val="center"/>
        </w:trPr>
        <w:tc>
          <w:tcPr>
            <w:tcW w:w="3828" w:type="dxa"/>
            <w:vAlign w:val="center"/>
          </w:tcPr>
          <w:p w:rsidR="0007124E" w:rsidRPr="000659E3" w:rsidDel="00753ED2" w:rsidRDefault="0007124E" w:rsidP="000267EE">
            <w:pPr>
              <w:jc w:val="center"/>
              <w:rPr>
                <w:del w:id="938" w:author="Adel Khelil" w:date="2024-08-09T10:13:00Z"/>
                <w:rFonts w:asciiTheme="majorBidi" w:hAnsiTheme="majorBidi" w:cstheme="majorBidi"/>
                <w:b/>
                <w:bCs/>
                <w:lang w:val="en-US"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985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39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C271C2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268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40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268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41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</w:tc>
      </w:tr>
      <w:tr w:rsidR="006F154D" w:rsidRPr="00077D2C" w:rsidTr="004B35B6">
        <w:trPr>
          <w:trHeight w:val="294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Pr="00077D2C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Embolisation (artérielle, tumorale) 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2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077D2C" w:rsidTr="0099141D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F154D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Shunt porto-systémique intra-hépatique  trans-jugulaire </w:t>
            </w:r>
          </w:p>
        </w:tc>
        <w:tc>
          <w:tcPr>
            <w:tcW w:w="6521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3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8A30DE" w:rsidTr="003904F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Pr="00B71565" w:rsidRDefault="006F154D" w:rsidP="000267E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Drainage biliaire pour obstruction cancéreuse ou bénigne ou lithiase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  <w:pPrChange w:id="944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077D2C" w:rsidTr="00AA5114">
        <w:trPr>
          <w:trHeight w:val="516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Néphrostomie simple 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5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07124E" w:rsidRPr="00077D2C" w:rsidTr="000267EE">
        <w:trPr>
          <w:jc w:val="center"/>
        </w:trPr>
        <w:tc>
          <w:tcPr>
            <w:tcW w:w="382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Gastrostomie endoscopique,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scléroses de varices oesophagiennes</w:t>
            </w:r>
          </w:p>
        </w:tc>
        <w:tc>
          <w:tcPr>
            <w:tcW w:w="1985" w:type="dxa"/>
            <w:vAlign w:val="center"/>
          </w:tcPr>
          <w:p w:rsidR="0007124E" w:rsidDel="006F154D" w:rsidRDefault="0007124E" w:rsidP="000267EE">
            <w:pPr>
              <w:rPr>
                <w:del w:id="946" w:author="Adel Khelil" w:date="2024-08-09T10:20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947" w:author="Adel Khelil" w:date="2024-08-09T10:20:00Z">
              <w:r w:rsidR="006F154D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del w:id="948" w:author="Adel Khelil" w:date="2024-08-09T10:20:00Z">
              <w:r w:rsidR="00213EED" w:rsidDel="006F154D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r w:rsidR="00213EED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07124E" w:rsidRDefault="0007124E">
            <w:pPr>
              <w:rPr>
                <w:rFonts w:asciiTheme="majorBidi" w:hAnsiTheme="majorBidi" w:cstheme="majorBidi"/>
              </w:rPr>
            </w:pPr>
          </w:p>
          <w:p w:rsidR="0007124E" w:rsidRPr="0007124E" w:rsidRDefault="0007124E" w:rsidP="000267EE">
            <w:pPr>
              <w:rPr>
                <w:rFonts w:asciiTheme="majorBidi" w:hAnsiTheme="majorBidi" w:cstheme="majorBidi"/>
                <w:b/>
              </w:rPr>
            </w:pPr>
            <w:r w:rsidRPr="0007124E">
              <w:rPr>
                <w:rFonts w:asciiTheme="majorBidi" w:hAnsiTheme="majorBidi" w:cstheme="majorBidi"/>
                <w:b/>
              </w:rPr>
              <w:t>Allergie :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  <w:del w:id="949" w:author="Adel Khelil" w:date="2024-08-09T10:20:00Z">
              <w:r w:rsidDel="006F154D">
                <w:rPr>
                  <w:rFonts w:asciiTheme="majorBidi" w:hAnsiTheme="majorBidi" w:cstheme="majorBidi"/>
                </w:rPr>
                <w:delText>g</w:delText>
              </w:r>
            </w:del>
            <w:ins w:id="950" w:author="Adel Khelil" w:date="2024-08-09T10:20:00Z">
              <w:r w:rsidR="006F154D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07124E" w:rsidRPr="00C52F13" w:rsidDel="006F154D" w:rsidRDefault="0007124E" w:rsidP="000267EE">
            <w:pPr>
              <w:jc w:val="center"/>
              <w:rPr>
                <w:del w:id="951" w:author="Adel Khelil" w:date="2024-08-09T10:20:00Z"/>
                <w:rFonts w:asciiTheme="majorBidi" w:hAnsiTheme="majorBidi" w:cstheme="majorBidi"/>
                <w:lang w:val="en-US"/>
              </w:rPr>
            </w:pPr>
          </w:p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07124E" w:rsidRPr="00C52F13" w:rsidRDefault="008354FC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07124E" w:rsidRPr="00C52F13">
              <w:rPr>
                <w:rFonts w:asciiTheme="majorBidi" w:hAnsiTheme="majorBidi" w:cstheme="majorBidi"/>
                <w:lang w:val="en-US"/>
              </w:rPr>
              <w:t>00mg</w:t>
            </w:r>
          </w:p>
          <w:p w:rsidR="0007124E" w:rsidRPr="00C52F13" w:rsidRDefault="00897A33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07124E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Del="006F154D" w:rsidRDefault="0007124E" w:rsidP="000267EE">
            <w:pPr>
              <w:rPr>
                <w:del w:id="952" w:author="Adel Khelil" w:date="2024-08-09T10:20:00Z"/>
                <w:rFonts w:asciiTheme="majorBidi" w:hAnsiTheme="majorBidi" w:cstheme="majorBidi"/>
              </w:rPr>
            </w:pP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Ponction sous écho-endoscopie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(sauf ponction  trans-colorectale)</w:t>
            </w:r>
          </w:p>
        </w:tc>
        <w:tc>
          <w:tcPr>
            <w:tcW w:w="652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2D31" w:rsidRDefault="0007124E" w:rsidP="007C2D31">
            <w:pPr>
              <w:jc w:val="center"/>
              <w:rPr>
                <w:rFonts w:asciiTheme="majorBidi" w:hAnsiTheme="majorBidi" w:cstheme="majorBidi"/>
              </w:rPr>
              <w:pPrChange w:id="953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Dilatation endoscopique prothèse digestive, Laser</w:t>
            </w:r>
            <w:del w:id="954" w:author="Ahlem Gzara" w:date="2025-07-08T09:01:00Z">
              <w:r w:rsidDel="004E49C4">
                <w:rPr>
                  <w:rFonts w:asciiTheme="majorBidi" w:hAnsiTheme="majorBidi" w:cstheme="majorBidi"/>
                </w:rPr>
                <w:delText>,</w:delText>
              </w:r>
            </w:del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Coagulation au plasma argon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Chimio</w:t>
            </w:r>
            <w:r w:rsidR="00212828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 xml:space="preserve">embolisation </w:t>
            </w:r>
            <w:r w:rsidR="001A15F5">
              <w:rPr>
                <w:rFonts w:asciiTheme="majorBidi" w:hAnsiTheme="majorBidi" w:cstheme="majorBidi"/>
              </w:rPr>
              <w:t>*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Radio fréquence</w:t>
            </w:r>
            <w:r w:rsidR="001A15F5">
              <w:rPr>
                <w:rFonts w:asciiTheme="majorBidi" w:hAnsiTheme="majorBidi" w:cstheme="majorBidi"/>
              </w:rPr>
              <w:t xml:space="preserve"> *</w:t>
            </w:r>
          </w:p>
          <w:p w:rsidR="006757DA" w:rsidRDefault="006757D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Micro ondes *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Cathéter et chambre implantable 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r w:rsidRPr="007D505D">
              <w:rPr>
                <w:rFonts w:asciiTheme="majorBidi" w:hAnsiTheme="majorBidi" w:cstheme="majorBidi"/>
              </w:rPr>
              <w:t>Angiographie, angioplastie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0267EE">
        <w:trPr>
          <w:jc w:val="center"/>
        </w:trPr>
        <w:tc>
          <w:tcPr>
            <w:tcW w:w="382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Endoprothèse, stent(sauf intra-coronaire)</w:t>
            </w:r>
          </w:p>
        </w:tc>
        <w:tc>
          <w:tcPr>
            <w:tcW w:w="1985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07124E" w:rsidDel="006F154D" w:rsidRDefault="0007124E" w:rsidP="000267EE">
            <w:pPr>
              <w:rPr>
                <w:del w:id="955" w:author="Adel Khelil" w:date="2024-08-09T10:20:00Z"/>
                <w:rFonts w:asciiTheme="majorBidi" w:hAnsiTheme="majorBidi" w:cstheme="majorBidi"/>
              </w:rPr>
            </w:pPr>
          </w:p>
          <w:p w:rsidR="0007124E" w:rsidRPr="00E675D7" w:rsidRDefault="0007124E" w:rsidP="000267EE">
            <w:pPr>
              <w:rPr>
                <w:rFonts w:asciiTheme="majorBidi" w:hAnsiTheme="majorBidi" w:cstheme="majorBidi"/>
                <w:b/>
              </w:rPr>
            </w:pPr>
            <w:r w:rsidRPr="00E675D7">
              <w:rPr>
                <w:rFonts w:asciiTheme="majorBidi" w:hAnsiTheme="majorBidi" w:cstheme="majorBidi"/>
                <w:b/>
              </w:rPr>
              <w:t>Allergie :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Vancomycine</w:t>
            </w:r>
          </w:p>
        </w:tc>
        <w:tc>
          <w:tcPr>
            <w:tcW w:w="2268" w:type="dxa"/>
            <w:vAlign w:val="center"/>
          </w:tcPr>
          <w:p w:rsidR="0007124E" w:rsidRPr="00077D2C" w:rsidRDefault="0007124E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Del="006F154D" w:rsidRDefault="0007124E" w:rsidP="000267EE">
            <w:pPr>
              <w:jc w:val="center"/>
              <w:rPr>
                <w:del w:id="956" w:author="Adel Khelil" w:date="2024-08-09T10:20:00Z"/>
                <w:rFonts w:asciiTheme="majorBidi" w:hAnsiTheme="majorBidi" w:cstheme="majorBidi"/>
              </w:rPr>
            </w:pPr>
          </w:p>
          <w:p w:rsidR="0007124E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  <w:r w:rsidR="0007124E">
              <w:rPr>
                <w:rFonts w:asciiTheme="majorBidi" w:hAnsiTheme="majorBidi" w:cstheme="majorBidi"/>
              </w:rPr>
              <w:t>mg/kg/60min</w:t>
            </w:r>
          </w:p>
        </w:tc>
        <w:tc>
          <w:tcPr>
            <w:tcW w:w="2268" w:type="dxa"/>
            <w:vAlign w:val="center"/>
          </w:tcPr>
          <w:p w:rsidR="006F154D" w:rsidRDefault="0007124E" w:rsidP="000267EE">
            <w:pPr>
              <w:rPr>
                <w:ins w:id="957" w:author="Adel Khelil" w:date="2024-08-09T10:2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(1g si durée &gt;4h)</w:t>
            </w:r>
          </w:p>
          <w:p w:rsidR="0007124E" w:rsidDel="006F154D" w:rsidRDefault="0007124E" w:rsidP="000267EE">
            <w:pPr>
              <w:rPr>
                <w:del w:id="958" w:author="Adel Khelil" w:date="2024-08-09T10:20:00Z"/>
                <w:rFonts w:asciiTheme="majorBidi" w:hAnsiTheme="majorBidi" w:cstheme="majorBidi"/>
              </w:rPr>
            </w:pPr>
          </w:p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 </w:t>
            </w:r>
          </w:p>
        </w:tc>
      </w:tr>
    </w:tbl>
    <w:p w:rsidR="0007124E" w:rsidRPr="00885CED" w:rsidRDefault="0007124E" w:rsidP="00071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C0D28" w:rsidRDefault="000C0D2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F154D" w:rsidRDefault="006F154D">
      <w:pPr>
        <w:rPr>
          <w:ins w:id="959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  <w:ins w:id="960" w:author="Adel Khelil" w:date="2024-08-09T10:21:00Z">
        <w:r>
          <w:rPr>
            <w:rFonts w:asciiTheme="majorBidi" w:hAnsiTheme="majorBidi" w:cstheme="majorBidi"/>
            <w:b/>
            <w:bCs/>
            <w:sz w:val="28"/>
            <w:szCs w:val="28"/>
          </w:rPr>
          <w:br w:type="page"/>
        </w:r>
      </w:ins>
    </w:p>
    <w:p w:rsidR="003677C7" w:rsidDel="006F154D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del w:id="961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</w:p>
    <w:p w:rsidR="003677C7" w:rsidDel="006F154D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del w:id="962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</w:p>
    <w:p w:rsidR="000659E3" w:rsidRDefault="007C2D31" w:rsidP="000659E3">
      <w:pPr>
        <w:rPr>
          <w:rFonts w:ascii="Times New Roman" w:hAnsi="Times New Roman" w:cs="Times New Roman"/>
          <w:b/>
          <w:sz w:val="28"/>
        </w:rPr>
      </w:pPr>
      <w:r w:rsidRPr="007C2D31">
        <w:rPr>
          <w:noProof/>
        </w:rPr>
        <w:pict>
          <v:shape id="_x0000_s1039" type="#_x0000_t202" style="position:absolute;margin-left:-2.95pt;margin-top:.3pt;width:526pt;height:56.7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">
            <v:path arrowok="t"/>
            <v:textbox>
              <w:txbxContent>
                <w:p w:rsidR="00E83389" w:rsidRPr="00F0342F" w:rsidRDefault="00E83389" w:rsidP="000659E3">
                  <w:pPr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F0342F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Antibioprophylaxie </w:t>
                  </w:r>
                  <w:ins w:id="963" w:author="Ahlem Gzara" w:date="2025-07-08T09:18:00Z">
                    <w:r w:rsidR="00EF3798">
                      <w:rPr>
                        <w:rFonts w:ascii="Times New Roman" w:hAnsi="Times New Roman" w:cs="Times New Roman"/>
                        <w:b/>
                        <w:sz w:val="28"/>
                      </w:rPr>
                      <w:t xml:space="preserve">(ABP) </w:t>
                    </w:r>
                  </w:ins>
                  <w:r w:rsidRPr="00F0342F">
                    <w:rPr>
                      <w:rFonts w:ascii="Times New Roman" w:hAnsi="Times New Roman" w:cs="Times New Roman"/>
                      <w:b/>
                      <w:sz w:val="28"/>
                    </w:rPr>
                    <w:t>pour la chirurgie bariatrique et chez l’obèse (IMC &gt; 35kg/m2 )</w:t>
                  </w:r>
                </w:p>
                <w:p w:rsidR="00E83389" w:rsidRDefault="00E83389" w:rsidP="00065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(avis d’experts)</w:t>
                  </w:r>
                </w:p>
                <w:p w:rsidR="00E83389" w:rsidRPr="003677C7" w:rsidRDefault="00E83389" w:rsidP="00065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</w:p>
                <w:p w:rsidR="00E83389" w:rsidRDefault="00E83389" w:rsidP="000659E3">
                  <w:pPr>
                    <w:jc w:val="center"/>
                  </w:pPr>
                </w:p>
              </w:txbxContent>
            </v:textbox>
          </v:shape>
        </w:pict>
      </w:r>
    </w:p>
    <w:p w:rsidR="000659E3" w:rsidRDefault="000659E3" w:rsidP="000659E3">
      <w:pPr>
        <w:rPr>
          <w:rFonts w:ascii="Times New Roman" w:hAnsi="Times New Roman" w:cs="Times New Roman"/>
          <w:b/>
          <w:sz w:val="28"/>
        </w:rPr>
      </w:pPr>
    </w:p>
    <w:p w:rsidR="00F0342F" w:rsidRDefault="00F0342F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Grilledutableau"/>
        <w:tblW w:w="0" w:type="auto"/>
        <w:tblLook w:val="04A0"/>
      </w:tblPr>
      <w:tblGrid>
        <w:gridCol w:w="2614"/>
        <w:gridCol w:w="2614"/>
        <w:gridCol w:w="2614"/>
        <w:gridCol w:w="2614"/>
      </w:tblGrid>
      <w:tr w:rsidR="00F0342F" w:rsidRPr="00F553FE" w:rsidTr="00F0342F"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Acte chirurgical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Produit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Dose initiale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Ré-injection et durée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F553FE" w:rsidTr="00F553FE">
        <w:trPr>
          <w:trHeight w:val="780"/>
        </w:trPr>
        <w:tc>
          <w:tcPr>
            <w:tcW w:w="2614" w:type="dxa"/>
            <w:vMerge w:val="restart"/>
          </w:tcPr>
          <w:p w:rsidR="00F553FE" w:rsidRPr="00B71565" w:rsidRDefault="00F553FE" w:rsidP="00F0342F">
            <w:pPr>
              <w:pStyle w:val="Default"/>
              <w:jc w:val="both"/>
              <w:rPr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Mise en place d’un anneau gastrique </w:t>
            </w:r>
          </w:p>
          <w:p w:rsidR="00F553FE" w:rsidRPr="00B71565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Del="006F154D" w:rsidRDefault="00F553FE" w:rsidP="00F0342F">
            <w:pPr>
              <w:pStyle w:val="Default"/>
              <w:jc w:val="both"/>
              <w:rPr>
                <w:del w:id="964" w:author="Adel Khelil" w:date="2024-08-09T10:22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>Céfazoline</w:t>
            </w:r>
            <w:r w:rsidR="00E2027A" w:rsidRPr="00B71565">
              <w:rPr>
                <w:color w:val="000000" w:themeColor="text1"/>
                <w:szCs w:val="20"/>
              </w:rPr>
              <w:t xml:space="preserve"> *</w:t>
            </w:r>
          </w:p>
          <w:p w:rsidR="00F553FE" w:rsidRPr="00B71565" w:rsidDel="006F154D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65" w:author="Adel Khelil" w:date="2024-08-09T10:22:00Z"/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66" w:author="Adel Khelil" w:date="2024-08-09T10:22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Del="006F154D" w:rsidRDefault="00E2027A" w:rsidP="00F0342F">
            <w:pPr>
              <w:pStyle w:val="Default"/>
              <w:jc w:val="both"/>
              <w:rPr>
                <w:del w:id="967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2 </w:t>
            </w:r>
            <w:r w:rsidR="00F553FE" w:rsidRPr="00B71565">
              <w:rPr>
                <w:color w:val="000000" w:themeColor="text1"/>
                <w:szCs w:val="20"/>
              </w:rPr>
              <w:t xml:space="preserve">g (perfusion 30 min) </w:t>
            </w:r>
          </w:p>
          <w:p w:rsidR="00F553FE" w:rsidRPr="00B71565" w:rsidDel="006F154D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68" w:author="Adel Khelil" w:date="2024-08-09T10:23:00Z"/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69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7C2D31" w:rsidRDefault="00F553FE" w:rsidP="007C2D31">
            <w:pPr>
              <w:pStyle w:val="Default"/>
              <w:jc w:val="center"/>
              <w:rPr>
                <w:color w:val="000000" w:themeColor="text1"/>
                <w:szCs w:val="20"/>
              </w:rPr>
              <w:pPrChange w:id="970" w:author="Adel Khelil" w:date="2024-08-09T10:21:00Z">
                <w:pPr>
                  <w:pStyle w:val="Default"/>
                  <w:jc w:val="both"/>
                </w:pPr>
              </w:pPrChange>
            </w:pPr>
            <w:r w:rsidRPr="00B71565">
              <w:rPr>
                <w:color w:val="000000" w:themeColor="text1"/>
                <w:szCs w:val="20"/>
              </w:rPr>
              <w:t>Dose unique</w:t>
            </w:r>
          </w:p>
          <w:p w:rsidR="00F553FE" w:rsidRPr="00B71565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à 4h, réinjecter 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 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g) </w:t>
            </w:r>
          </w:p>
        </w:tc>
      </w:tr>
      <w:tr w:rsidR="00F553FE" w:rsidTr="00F553FE">
        <w:trPr>
          <w:trHeight w:val="315"/>
        </w:trPr>
        <w:tc>
          <w:tcPr>
            <w:tcW w:w="2614" w:type="dxa"/>
            <w:vMerge/>
          </w:tcPr>
          <w:p w:rsidR="00F553FE" w:rsidRPr="00B71565" w:rsidRDefault="00F553FE" w:rsidP="00F0342F">
            <w:pPr>
              <w:pStyle w:val="Default"/>
              <w:jc w:val="both"/>
              <w:rPr>
                <w:color w:val="000000" w:themeColor="text1"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F553FE" w:rsidRPr="00B71565" w:rsidDel="006F154D" w:rsidRDefault="00F553FE" w:rsidP="00F553FE">
            <w:pPr>
              <w:pStyle w:val="Default"/>
              <w:jc w:val="both"/>
              <w:rPr>
                <w:del w:id="971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>Céfuroxime</w:t>
            </w:r>
            <w:r w:rsidR="00E2027A" w:rsidRPr="00B71565">
              <w:rPr>
                <w:color w:val="000000" w:themeColor="text1"/>
                <w:szCs w:val="20"/>
              </w:rPr>
              <w:t xml:space="preserve"> *</w:t>
            </w: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72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F553FE" w:rsidRPr="00B71565" w:rsidDel="006F154D" w:rsidRDefault="00E2027A" w:rsidP="00F553FE">
            <w:pPr>
              <w:pStyle w:val="Default"/>
              <w:jc w:val="both"/>
              <w:rPr>
                <w:del w:id="973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1,5 </w:t>
            </w:r>
            <w:r w:rsidR="00F553FE" w:rsidRPr="00B71565">
              <w:rPr>
                <w:color w:val="000000" w:themeColor="text1"/>
                <w:szCs w:val="20"/>
              </w:rPr>
              <w:t xml:space="preserve">g (perfusion 30 min) </w:t>
            </w: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74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7C2D31" w:rsidRDefault="00F553FE" w:rsidP="007C2D31">
            <w:pPr>
              <w:pStyle w:val="Default"/>
              <w:jc w:val="center"/>
              <w:rPr>
                <w:color w:val="000000" w:themeColor="text1"/>
                <w:szCs w:val="20"/>
              </w:rPr>
              <w:pPrChange w:id="975" w:author="Adel Khelil" w:date="2024-08-09T10:22:00Z">
                <w:pPr>
                  <w:pStyle w:val="Default"/>
                  <w:jc w:val="both"/>
                </w:pPr>
              </w:pPrChange>
            </w:pPr>
            <w:r w:rsidRPr="00B71565">
              <w:rPr>
                <w:color w:val="000000" w:themeColor="text1"/>
                <w:szCs w:val="20"/>
              </w:rPr>
              <w:t>Dose unique</w:t>
            </w:r>
          </w:p>
          <w:p w:rsidR="00F553FE" w:rsidRPr="00B71565" w:rsidRDefault="00F553FE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à 2h, réinjecter 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0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,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7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5 g) </w:t>
            </w:r>
          </w:p>
        </w:tc>
      </w:tr>
      <w:tr w:rsidR="00F553FE" w:rsidTr="00F553FE">
        <w:trPr>
          <w:trHeight w:val="1305"/>
        </w:trPr>
        <w:tc>
          <w:tcPr>
            <w:tcW w:w="2614" w:type="dxa"/>
            <w:vMerge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Allergie : </w:t>
            </w:r>
          </w:p>
          <w:p w:rsidR="00F553FE" w:rsidRPr="00F553FE" w:rsidRDefault="00F553FE" w:rsidP="00F553FE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F553FE">
              <w:rPr>
                <w:rFonts w:ascii="Times New Roman" w:hAnsi="Times New Roman" w:cs="Times New Roman"/>
                <w:sz w:val="24"/>
                <w:szCs w:val="20"/>
              </w:rPr>
              <w:t>Vancomycine*</w:t>
            </w:r>
            <w:r w:rsidR="00E2027A">
              <w:rPr>
                <w:rFonts w:ascii="Times New Roman" w:hAnsi="Times New Roman" w:cs="Times New Roman"/>
                <w:sz w:val="24"/>
                <w:szCs w:val="20"/>
              </w:rPr>
              <w:t>*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30 mg/kg à la vitesse de 1000 mg/heure </w:t>
            </w:r>
          </w:p>
          <w:p w:rsidR="00F553FE" w:rsidRPr="00F553FE" w:rsidRDefault="00F553FE" w:rsidP="00F553FE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F553FE">
              <w:rPr>
                <w:rFonts w:ascii="Times New Roman" w:hAnsi="Times New Roman" w:cs="Times New Roman"/>
                <w:sz w:val="24"/>
                <w:szCs w:val="20"/>
              </w:rPr>
              <w:t xml:space="preserve">(dose calculée sur le poids réel) 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Dose unique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</w:p>
        </w:tc>
      </w:tr>
      <w:tr w:rsidR="00F553FE" w:rsidTr="00F553FE">
        <w:trPr>
          <w:trHeight w:val="495"/>
        </w:trPr>
        <w:tc>
          <w:tcPr>
            <w:tcW w:w="2614" w:type="dxa"/>
            <w:vMerge w:val="restart"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Réalisation d’un court circuit gastrique ou d’une « sleeve » gastrectomie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63"/>
              <w:gridCol w:w="222"/>
            </w:tblGrid>
            <w:tr w:rsidR="00F553FE" w:rsidRPr="00F553FE">
              <w:trPr>
                <w:trHeight w:val="208"/>
              </w:trPr>
              <w:tc>
                <w:tcPr>
                  <w:tcW w:w="0" w:type="auto"/>
                </w:tcPr>
                <w:p w:rsidR="00F553FE" w:rsidRPr="00F553FE" w:rsidRDefault="00770320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Cefuroxime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</w:tbl>
          <w:p w:rsid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Default="00770320" w:rsidP="007703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1,5g en IV lente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D14FA" w:rsidRDefault="00770320" w:rsidP="00770320">
            <w:pPr>
              <w:jc w:val="center"/>
              <w:rPr>
                <w:ins w:id="976" w:author="Adel Khelil" w:date="2024-08-09T10:23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F553FE" w:rsidRPr="00770320" w:rsidRDefault="00770320" w:rsidP="00770320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(si durée </w:t>
            </w:r>
            <w:r w:rsidRPr="00C271C2">
              <w:rPr>
                <w:rFonts w:asciiTheme="majorBidi" w:hAnsiTheme="majorBidi" w:cstheme="majorBidi"/>
                <w:sz w:val="20"/>
                <w:szCs w:val="20"/>
              </w:rPr>
              <w:t>&gt; 2 h</w:t>
            </w:r>
            <w:r>
              <w:rPr>
                <w:rFonts w:asciiTheme="majorBidi" w:hAnsiTheme="majorBidi" w:cstheme="majorBidi"/>
              </w:rPr>
              <w:t xml:space="preserve"> réinjecter 0.75g)</w:t>
            </w:r>
          </w:p>
        </w:tc>
      </w:tr>
      <w:tr w:rsidR="00F553FE" w:rsidTr="00F553FE">
        <w:trPr>
          <w:trHeight w:val="465"/>
        </w:trPr>
        <w:tc>
          <w:tcPr>
            <w:tcW w:w="2614" w:type="dxa"/>
            <w:vMerge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4"/>
              <w:gridCol w:w="222"/>
              <w:gridCol w:w="222"/>
            </w:tblGrid>
            <w:tr w:rsidR="00F553FE" w:rsidRPr="00F553FE">
              <w:trPr>
                <w:trHeight w:val="441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Allergie : </w:t>
                  </w: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Clindamycine 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+ 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Gentamicine 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0659E3" w:rsidRDefault="000659E3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1 200 mg IV lente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3FE" w:rsidRPr="00F553FE" w:rsidRDefault="00897A33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F553FE"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mg/kg/j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7C2D31" w:rsidRDefault="007C2D31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pPrChange w:id="977" w:author="Adel Khelil" w:date="2024-08-09T10:24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outlineLvl w:val="2"/>
                </w:pPr>
              </w:pPrChange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PrChange w:id="978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Dose unique</w:t>
            </w:r>
          </w:p>
          <w:p w:rsidR="007C2D31" w:rsidRDefault="007C2D31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pPrChange w:id="979" w:author="Adel Khelil" w:date="2024-08-09T10:24:00Z">
                <w:pPr>
                  <w:keepNext/>
                  <w:keepLines/>
                  <w:autoSpaceDE w:val="0"/>
                  <w:autoSpaceDN w:val="0"/>
                  <w:adjustRightInd w:val="0"/>
                  <w:spacing w:before="480" w:line="276" w:lineRule="auto"/>
                  <w:jc w:val="both"/>
                  <w:outlineLvl w:val="0"/>
                </w:pPr>
              </w:pPrChange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PrChange w:id="980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Dose unique</w:t>
            </w:r>
          </w:p>
        </w:tc>
      </w:tr>
      <w:tr w:rsidR="00F553FE" w:rsidTr="00F553FE">
        <w:trPr>
          <w:trHeight w:val="555"/>
        </w:trPr>
        <w:tc>
          <w:tcPr>
            <w:tcW w:w="2614" w:type="dxa"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Chirurgie de réduction du tablier abdominal, abdominoplastie (dermolipectomie)…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43"/>
              <w:gridCol w:w="222"/>
              <w:gridCol w:w="222"/>
            </w:tblGrid>
            <w:tr w:rsidR="00F553FE" w:rsidRPr="00F553FE">
              <w:trPr>
                <w:trHeight w:val="208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Céfazoline</w:t>
                  </w:r>
                  <w:r w:rsidR="00E2027A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*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  <w:tr w:rsidR="00F553FE" w:rsidRPr="00F553FE">
              <w:trPr>
                <w:trHeight w:val="325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  <w:p w:rsid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  <w:p w:rsidR="00F553FE" w:rsidRPr="00F553FE" w:rsidDel="00FD14FA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del w:id="981" w:author="Adel Khelil" w:date="2024-08-09T10:24:00Z"/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Céfuroxime</w:t>
                  </w:r>
                  <w:r w:rsidR="00E2027A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*</w:t>
                  </w:r>
                </w:p>
                <w:p w:rsidR="00F553FE" w:rsidRPr="00F553FE" w:rsidRDefault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  <w:tr w:rsidR="00F553FE" w:rsidRPr="00F553FE">
              <w:trPr>
                <w:trHeight w:val="502"/>
              </w:trPr>
              <w:tc>
                <w:tcPr>
                  <w:tcW w:w="0" w:type="auto"/>
                </w:tcPr>
                <w:p w:rsidR="00F553FE" w:rsidDel="00FD14FA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del w:id="982" w:author="Adel Khelil" w:date="2024-08-09T10:24:00Z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</w:p>
                <w:p w:rsidR="00FD14FA" w:rsidRPr="00F553FE" w:rsidRDefault="00FD14FA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ins w:id="983" w:author="Adel Khelil" w:date="2024-08-09T10:25:00Z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 xml:space="preserve">Allergie : </w:t>
                  </w:r>
                </w:p>
                <w:p w:rsidR="00F553FE" w:rsidRPr="00F553FE" w:rsidRDefault="00F553FE" w:rsidP="00B7156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495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Clindamycine</w:t>
                  </w:r>
                  <w:r w:rsidR="003567F5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+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Gentamicine 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</w:tbl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RDefault="00E2027A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2 </w:t>
            </w:r>
            <w:r w:rsidR="00F553FE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 (perfusion 30 min) </w:t>
            </w:r>
          </w:p>
          <w:p w:rsidR="00F553FE" w:rsidRPr="00B71565" w:rsidRDefault="00F553FE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</w:p>
          <w:p w:rsidR="00EA6D14" w:rsidRPr="00B71565" w:rsidRDefault="00EA6D14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</w:p>
          <w:p w:rsidR="00F553FE" w:rsidRPr="00B71565" w:rsidRDefault="00E2027A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1,5 </w:t>
            </w:r>
            <w:r w:rsidR="00F553FE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 (perfusion 30 min) </w:t>
            </w:r>
          </w:p>
          <w:p w:rsidR="00F553FE" w:rsidRPr="00F553FE" w:rsidDel="00FD14FA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84" w:author="Adel Khelil" w:date="2024-08-09T10:24:00Z"/>
                <w:rFonts w:ascii="Times New Roman" w:hAnsi="Times New Roman" w:cs="Times New Roman"/>
                <w:i/>
                <w:sz w:val="24"/>
              </w:rPr>
            </w:pPr>
          </w:p>
          <w:p w:rsidR="00F553FE" w:rsidRPr="00F553FE" w:rsidDel="00FD14FA" w:rsidRDefault="00F553FE" w:rsidP="00F553FE">
            <w:pPr>
              <w:autoSpaceDE w:val="0"/>
              <w:autoSpaceDN w:val="0"/>
              <w:adjustRightInd w:val="0"/>
              <w:rPr>
                <w:del w:id="985" w:author="Adel Khelil" w:date="2024-08-09T10:24:00Z"/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EA6D14" w:rsidRDefault="00EA6D14" w:rsidP="00F553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FD14FA" w:rsidRDefault="00FD14FA" w:rsidP="00F553FE">
            <w:pPr>
              <w:autoSpaceDE w:val="0"/>
              <w:autoSpaceDN w:val="0"/>
              <w:adjustRightInd w:val="0"/>
              <w:rPr>
                <w:ins w:id="986" w:author="Adel Khelil" w:date="2024-08-09T10:25:00Z"/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F553FE" w:rsidRPr="00F553FE" w:rsidDel="00FD14FA" w:rsidRDefault="00F553FE" w:rsidP="00F553FE">
            <w:pPr>
              <w:autoSpaceDE w:val="0"/>
              <w:autoSpaceDN w:val="0"/>
              <w:adjustRightInd w:val="0"/>
              <w:rPr>
                <w:del w:id="987" w:author="Adel Khelil" w:date="2024-08-09T10:25:00Z"/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1 200 mg IV lente </w:t>
            </w:r>
          </w:p>
          <w:p w:rsidR="007C2D31" w:rsidRDefault="007C2D31" w:rsidP="007C2D31">
            <w:pPr>
              <w:autoSpaceDE w:val="0"/>
              <w:autoSpaceDN w:val="0"/>
              <w:adjustRightInd w:val="0"/>
              <w:rPr>
                <w:ins w:id="988" w:author="Adel Khelil" w:date="2024-08-09T10:25:00Z"/>
                <w:rFonts w:ascii="Times New Roman" w:hAnsi="Times New Roman" w:cs="Times New Roman"/>
                <w:sz w:val="24"/>
                <w:szCs w:val="24"/>
              </w:rPr>
              <w:pPrChange w:id="989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</w:p>
          <w:p w:rsidR="00F553FE" w:rsidRPr="00F553FE" w:rsidRDefault="00897A33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F553FE"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mg/kg/j 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pPrChange w:id="990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Dose unique</w:t>
            </w:r>
          </w:p>
          <w:p w:rsidR="00F553FE" w:rsidRPr="000E1517" w:rsidRDefault="00F553FE" w:rsidP="000E15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4h, réinjecter 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 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g) </w:t>
            </w: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pPrChange w:id="991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Dose unique</w:t>
            </w:r>
          </w:p>
          <w:p w:rsidR="00F553FE" w:rsidRPr="000E1517" w:rsidDel="00FD14FA" w:rsidRDefault="00F553FE" w:rsidP="00F553FE">
            <w:pPr>
              <w:autoSpaceDE w:val="0"/>
              <w:autoSpaceDN w:val="0"/>
              <w:adjustRightInd w:val="0"/>
              <w:jc w:val="both"/>
              <w:rPr>
                <w:del w:id="992" w:author="Adel Khelil" w:date="2024-08-09T10:25:00Z"/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2h, réinjecter 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0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,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7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5 g)</w:t>
            </w:r>
          </w:p>
          <w:p w:rsidR="00F553FE" w:rsidRPr="00F553FE" w:rsidRDefault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pPrChange w:id="993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Dose unique</w:t>
            </w: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</w:rPr>
              <w:pPrChange w:id="994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Dose unique</w:t>
            </w:r>
          </w:p>
        </w:tc>
      </w:tr>
    </w:tbl>
    <w:p w:rsidR="000659E3" w:rsidRDefault="000659E3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P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213702" w:rsidRPr="0054479F" w:rsidRDefault="007C2D31" w:rsidP="0054479F">
      <w:pPr>
        <w:rPr>
          <w:rFonts w:ascii="Times New Roman" w:hAnsi="Times New Roman" w:cs="Times New Roman"/>
          <w:i/>
          <w:noProof/>
        </w:rPr>
      </w:pPr>
      <w:r w:rsidRPr="007C2D31">
        <w:rPr>
          <w:noProof/>
        </w:rPr>
        <w:pict>
          <v:shape id="_x0000_s1040" type="#_x0000_t202" style="position:absolute;margin-left:0;margin-top:0;width:526pt;height:31.7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">
            <v:path arrowok="t"/>
            <v:textbox>
              <w:txbxContent>
                <w:p w:rsidR="00E83389" w:rsidRPr="002346A7" w:rsidRDefault="007C2D31" w:rsidP="0054479F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PrChange w:id="995" w:author="Ahlem Gzara" w:date="2025-07-08T09:11:00Z">
                        <w:rPr>
                          <w:sz w:val="28"/>
                          <w:szCs w:val="28"/>
                        </w:rPr>
                      </w:rPrChange>
                    </w:rPr>
                  </w:pPr>
                  <w:r w:rsidRPr="007C2D31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PrChange w:id="996" w:author="Ahlem Gzara" w:date="2025-07-08T09:11:00Z">
                        <w:rPr>
                          <w:b/>
                          <w:bCs/>
                          <w:sz w:val="28"/>
                          <w:szCs w:val="28"/>
                        </w:rPr>
                      </w:rPrChange>
                    </w:rPr>
                    <w:t xml:space="preserve">Antibioprophylaxie </w:t>
                  </w:r>
                  <w:ins w:id="997" w:author="Ahlem Gzara" w:date="2025-07-08T09:19:00Z">
                    <w:r w:rsidR="00EF3798"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 xml:space="preserve">(ABP) </w:t>
                    </w:r>
                  </w:ins>
                  <w:r w:rsidRPr="007C2D31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PrChange w:id="998" w:author="Ahlem Gzara" w:date="2025-07-08T09:11:00Z">
                        <w:rPr>
                          <w:b/>
                          <w:bCs/>
                          <w:sz w:val="28"/>
                          <w:szCs w:val="28"/>
                        </w:rPr>
                      </w:rPrChange>
                    </w:rPr>
                    <w:t>en chirurgie plastique et reconstructive</w:t>
                  </w:r>
                </w:p>
                <w:p w:rsidR="00E83389" w:rsidRPr="002346A7" w:rsidRDefault="00E83389" w:rsidP="0054479F">
                  <w:pPr>
                    <w:jc w:val="center"/>
                    <w:rPr>
                      <w:rFonts w:asciiTheme="majorBidi" w:hAnsiTheme="majorBidi" w:cstheme="majorBidi"/>
                      <w:rPrChange w:id="999" w:author="Ahlem Gzara" w:date="2025-07-08T09:11:00Z">
                        <w:rPr/>
                      </w:rPrChange>
                    </w:rPr>
                  </w:pPr>
                </w:p>
              </w:txbxContent>
            </v:textbox>
          </v:shape>
        </w:pict>
      </w:r>
    </w:p>
    <w:p w:rsidR="0054479F" w:rsidRDefault="0054479F" w:rsidP="00213702">
      <w:pPr>
        <w:pStyle w:val="Default"/>
        <w:rPr>
          <w:szCs w:val="22"/>
        </w:rPr>
      </w:pPr>
    </w:p>
    <w:p w:rsidR="0054479F" w:rsidDel="00FD14FA" w:rsidRDefault="0054479F" w:rsidP="00213702">
      <w:pPr>
        <w:pStyle w:val="Default"/>
        <w:rPr>
          <w:del w:id="1000" w:author="Adel Khelil" w:date="2024-08-09T10:26:00Z"/>
          <w:szCs w:val="22"/>
        </w:rPr>
      </w:pPr>
    </w:p>
    <w:p w:rsidR="00213702" w:rsidDel="00FD14FA" w:rsidRDefault="00213702" w:rsidP="00213702">
      <w:pPr>
        <w:autoSpaceDE w:val="0"/>
        <w:autoSpaceDN w:val="0"/>
        <w:adjustRightInd w:val="0"/>
        <w:spacing w:after="0"/>
        <w:jc w:val="both"/>
        <w:rPr>
          <w:del w:id="1001" w:author="Adel Khelil" w:date="2024-08-09T10:26:00Z"/>
          <w:rFonts w:ascii="Times New Roman" w:hAnsi="Times New Roman" w:cs="Times New Roman"/>
          <w:sz w:val="24"/>
        </w:rPr>
      </w:pPr>
    </w:p>
    <w:tbl>
      <w:tblPr>
        <w:tblStyle w:val="Grilledutableau"/>
        <w:tblW w:w="10780" w:type="dxa"/>
        <w:tblLayout w:type="fixed"/>
        <w:tblLook w:val="0000"/>
        <w:tblPrChange w:id="1002" w:author="Adel Khelil" w:date="2024-08-09T10:26:00Z">
          <w:tblPr>
            <w:tblStyle w:val="Grilledutableau"/>
            <w:tblW w:w="10780" w:type="dxa"/>
            <w:tblLayout w:type="fixed"/>
            <w:tblLook w:val="0000"/>
          </w:tblPr>
        </w:tblPrChange>
      </w:tblPr>
      <w:tblGrid>
        <w:gridCol w:w="2688"/>
        <w:gridCol w:w="6"/>
        <w:gridCol w:w="2545"/>
        <w:gridCol w:w="2127"/>
        <w:gridCol w:w="3414"/>
        <w:tblGridChange w:id="1003">
          <w:tblGrid>
            <w:gridCol w:w="2688"/>
            <w:gridCol w:w="6"/>
            <w:gridCol w:w="2545"/>
            <w:gridCol w:w="2835"/>
            <w:gridCol w:w="10"/>
            <w:gridCol w:w="2696"/>
          </w:tblGrid>
        </w:tblGridChange>
      </w:tblGrid>
      <w:tr w:rsidR="00213702" w:rsidRPr="00213702" w:rsidTr="00FD14FA">
        <w:trPr>
          <w:trHeight w:val="142"/>
          <w:trPrChange w:id="1004" w:author="Adel Khelil" w:date="2024-08-09T10:26:00Z">
            <w:trPr>
              <w:trHeight w:val="142"/>
            </w:trPr>
          </w:trPrChange>
        </w:trPr>
        <w:tc>
          <w:tcPr>
            <w:tcW w:w="2694" w:type="dxa"/>
            <w:gridSpan w:val="2"/>
            <w:tcPrChange w:id="1005" w:author="Adel Khelil" w:date="2024-08-09T10:26:00Z">
              <w:tcPr>
                <w:tcW w:w="2694" w:type="dxa"/>
                <w:gridSpan w:val="2"/>
              </w:tcPr>
            </w:tcPrChange>
          </w:tcPr>
          <w:p w:rsidR="00213702" w:rsidDel="00FD14FA" w:rsidRDefault="00213702" w:rsidP="00213702">
            <w:pPr>
              <w:autoSpaceDE w:val="0"/>
              <w:autoSpaceDN w:val="0"/>
              <w:adjustRightInd w:val="0"/>
              <w:rPr>
                <w:del w:id="1006" w:author="Adel Khelil" w:date="2024-08-09T10:26:00Z"/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Acte chirurgical </w:t>
            </w:r>
          </w:p>
          <w:p w:rsidR="00213702" w:rsidRPr="00213702" w:rsidRDefault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45" w:type="dxa"/>
            <w:tcBorders>
              <w:right w:val="single" w:sz="4" w:space="0" w:color="auto"/>
            </w:tcBorders>
            <w:tcPrChange w:id="1007" w:author="Adel Khelil" w:date="2024-08-09T10:26:00Z">
              <w:tcPr>
                <w:tcW w:w="2545" w:type="dxa"/>
                <w:tcBorders>
                  <w:right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Produit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tcPrChange w:id="1008" w:author="Adel Khelil" w:date="2024-08-09T10:26:00Z">
              <w:tcPr>
                <w:tcW w:w="2845" w:type="dxa"/>
                <w:gridSpan w:val="2"/>
                <w:tcBorders>
                  <w:left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Dose initiale 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tcPrChange w:id="1009" w:author="Adel Khelil" w:date="2024-08-09T10:26:00Z">
              <w:tcPr>
                <w:tcW w:w="2696" w:type="dxa"/>
                <w:tcBorders>
                  <w:bottom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Ré-injection et durée </w:t>
            </w:r>
          </w:p>
        </w:tc>
      </w:tr>
      <w:tr w:rsidR="00213702" w:rsidRPr="00213702" w:rsidTr="00213702">
        <w:trPr>
          <w:trHeight w:val="276"/>
        </w:trPr>
        <w:tc>
          <w:tcPr>
            <w:tcW w:w="2688" w:type="dxa"/>
            <w:vMerge w:val="restart"/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Chirurgie plastique et</w:t>
            </w:r>
          </w:p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reconstructive : classe 1 d'Altemeier</w:t>
            </w:r>
            <w:del w:id="1010" w:author="Ahlem Gzara" w:date="2025-07-08T09:11:00Z">
              <w:r w:rsidRPr="00213702" w:rsidDel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delText>.</w:delText>
              </w:r>
            </w:del>
          </w:p>
        </w:tc>
        <w:tc>
          <w:tcPr>
            <w:tcW w:w="8092" w:type="dxa"/>
            <w:gridSpan w:val="4"/>
            <w:tcBorders>
              <w:bottom w:val="single" w:sz="4" w:space="0" w:color="auto"/>
            </w:tcBorders>
          </w:tcPr>
          <w:p w:rsidR="00213702" w:rsidDel="00FD14FA" w:rsidRDefault="00213702" w:rsidP="00213702">
            <w:pPr>
              <w:autoSpaceDE w:val="0"/>
              <w:autoSpaceDN w:val="0"/>
              <w:adjustRightInd w:val="0"/>
              <w:rPr>
                <w:del w:id="1011" w:author="Adel Khelil" w:date="2024-08-09T10:28:00Z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Pas </w:t>
            </w:r>
            <w:del w:id="1012" w:author="Ahlem Gzara" w:date="2025-07-08T09:11:00Z">
              <w:r w:rsidRPr="00213702" w:rsidDel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delText xml:space="preserve">d’ANTIBIOPROPHYLAXIE </w:delText>
              </w:r>
            </w:del>
            <w:ins w:id="1013" w:author="Ahlem Gzara" w:date="2025-07-08T09:11:00Z">
              <w:r w:rsidR="002346A7" w:rsidRPr="00213702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d’A</w:t>
              </w:r>
              <w:r w:rsidR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BP</w:t>
              </w:r>
            </w:ins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en l’absence d’implant </w:t>
            </w:r>
          </w:p>
          <w:p w:rsidR="00213702" w:rsidRPr="00213702" w:rsidRDefault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213702" w:rsidRPr="00213702" w:rsidTr="00FD14FA">
        <w:trPr>
          <w:trHeight w:val="660"/>
          <w:trPrChange w:id="1014" w:author="Adel Khelil" w:date="2024-08-09T10:26:00Z">
            <w:trPr>
              <w:trHeight w:val="660"/>
            </w:trPr>
          </w:trPrChange>
        </w:trPr>
        <w:tc>
          <w:tcPr>
            <w:tcW w:w="2688" w:type="dxa"/>
            <w:vMerge/>
            <w:tcPrChange w:id="1015" w:author="Adel Khelil" w:date="2024-08-09T10:26:00Z">
              <w:tcPr>
                <w:tcW w:w="2688" w:type="dxa"/>
                <w:vMerge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PrChange w:id="1016" w:author="Adel Khelil" w:date="2024-08-09T10:26:00Z">
              <w:tcPr>
                <w:tcW w:w="2551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13702" w:rsidRP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Céfazoline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17" w:author="Adel Khelil" w:date="2024-08-09T10:26:00Z"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13702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 g IV lente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PrChange w:id="1018" w:author="Adel Khelil" w:date="2024-08-09T10:26:00Z">
              <w:tcPr>
                <w:tcW w:w="270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ins w:id="1019" w:author="Adel Khelil" w:date="2024-08-09T10:26:00Z"/>
                <w:rFonts w:ascii="Times New Roman" w:hAnsi="Times New Roman" w:cs="Times New Roman"/>
                <w:color w:val="000000"/>
                <w:sz w:val="23"/>
                <w:szCs w:val="23"/>
              </w:rPr>
              <w:pPrChange w:id="1020" w:author="Adel Khelil" w:date="2024-08-09T10:26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 h, réinjecter 1 g)</w:t>
            </w:r>
          </w:p>
        </w:tc>
      </w:tr>
      <w:tr w:rsidR="00213702" w:rsidRPr="00213702" w:rsidTr="00FD14FA">
        <w:trPr>
          <w:trHeight w:val="840"/>
          <w:trPrChange w:id="1021" w:author="Adel Khelil" w:date="2024-08-09T10:26:00Z">
            <w:trPr>
              <w:trHeight w:val="840"/>
            </w:trPr>
          </w:trPrChange>
        </w:trPr>
        <w:tc>
          <w:tcPr>
            <w:tcW w:w="2688" w:type="dxa"/>
            <w:vMerge/>
            <w:tcPrChange w:id="1022" w:author="Adel Khelil" w:date="2024-08-09T10:26:00Z">
              <w:tcPr>
                <w:tcW w:w="2688" w:type="dxa"/>
                <w:vMerge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right w:val="single" w:sz="4" w:space="0" w:color="auto"/>
            </w:tcBorders>
            <w:tcPrChange w:id="1023" w:author="Adel Khelil" w:date="2024-08-09T10:26:00Z">
              <w:tcPr>
                <w:tcW w:w="2551" w:type="dxa"/>
                <w:gridSpan w:val="2"/>
                <w:tcBorders>
                  <w:top w:val="single" w:sz="4" w:space="0" w:color="auto"/>
                  <w:right w:val="single" w:sz="4" w:space="0" w:color="auto"/>
                </w:tcBorders>
              </w:tcPr>
            </w:tcPrChange>
          </w:tcPr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Allergie : </w:t>
            </w:r>
          </w:p>
          <w:p w:rsid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Clindamycine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024" w:author="Adel Khelil" w:date="2024-08-09T10:26:00Z"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900 mg IV lente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tcPrChange w:id="1025" w:author="Adel Khelil" w:date="2024-08-09T10:26:00Z">
              <w:tcPr>
                <w:tcW w:w="2706" w:type="dxa"/>
                <w:gridSpan w:val="2"/>
                <w:tcBorders>
                  <w:top w:val="single" w:sz="4" w:space="0" w:color="auto"/>
                  <w:left w:val="single" w:sz="4" w:space="0" w:color="auto"/>
                </w:tcBorders>
              </w:tcPr>
            </w:tcPrChange>
          </w:tcPr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pPrChange w:id="1026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4h, réinjecter 600 mg)</w:t>
            </w:r>
          </w:p>
        </w:tc>
      </w:tr>
      <w:tr w:rsidR="00213702" w:rsidRPr="00213702" w:rsidTr="00FD14FA">
        <w:trPr>
          <w:trHeight w:val="682"/>
          <w:trPrChange w:id="1027" w:author="Adel Khelil" w:date="2024-08-09T10:26:00Z">
            <w:trPr>
              <w:trHeight w:val="682"/>
            </w:trPr>
          </w:trPrChange>
        </w:trPr>
        <w:tc>
          <w:tcPr>
            <w:tcW w:w="2694" w:type="dxa"/>
            <w:gridSpan w:val="2"/>
            <w:tcPrChange w:id="1028" w:author="Adel Khelil" w:date="2024-08-09T10:26:00Z">
              <w:tcPr>
                <w:tcW w:w="2694" w:type="dxa"/>
                <w:gridSpan w:val="2"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Chirurgie plastique et reconstructive : classe 2 d'Altemeier</w:t>
            </w:r>
          </w:p>
        </w:tc>
        <w:tc>
          <w:tcPr>
            <w:tcW w:w="2545" w:type="dxa"/>
            <w:tcPrChange w:id="1029" w:author="Adel Khelil" w:date="2024-08-09T10:26:00Z">
              <w:tcPr>
                <w:tcW w:w="2545" w:type="dxa"/>
              </w:tcPr>
            </w:tcPrChange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Céfazoline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Allergie : </w:t>
            </w: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Clindamycine</w:t>
            </w:r>
          </w:p>
        </w:tc>
        <w:tc>
          <w:tcPr>
            <w:tcW w:w="2127" w:type="dxa"/>
            <w:tcPrChange w:id="1030" w:author="Adel Khelil" w:date="2024-08-09T10:26:00Z">
              <w:tcPr>
                <w:tcW w:w="2845" w:type="dxa"/>
                <w:gridSpan w:val="2"/>
              </w:tcPr>
            </w:tcPrChange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g IV lente 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P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900 mg IV lente</w:t>
            </w:r>
          </w:p>
        </w:tc>
        <w:tc>
          <w:tcPr>
            <w:tcW w:w="3414" w:type="dxa"/>
            <w:tcPrChange w:id="1031" w:author="Adel Khelil" w:date="2024-08-09T10:26:00Z">
              <w:tcPr>
                <w:tcW w:w="2696" w:type="dxa"/>
              </w:tcPr>
            </w:tcPrChange>
          </w:tcPr>
          <w:p w:rsidR="007C2D31" w:rsidRDefault="00213702" w:rsidP="007C2D31">
            <w:pPr>
              <w:autoSpaceDE w:val="0"/>
              <w:autoSpaceDN w:val="0"/>
              <w:adjustRightInd w:val="0"/>
              <w:jc w:val="center"/>
              <w:rPr>
                <w:ins w:id="1032" w:author="Adel Khelil" w:date="2024-08-09T10:27:00Z"/>
                <w:rFonts w:ascii="Times New Roman" w:hAnsi="Times New Roman" w:cs="Times New Roman"/>
                <w:color w:val="000000"/>
                <w:sz w:val="23"/>
                <w:szCs w:val="23"/>
              </w:rPr>
              <w:pPrChange w:id="1033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(si durée &gt; 2 h, réinjecter 1 g) 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pPrChange w:id="1034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4h, réinjecter 600 mg)</w:t>
            </w:r>
          </w:p>
        </w:tc>
      </w:tr>
    </w:tbl>
    <w:p w:rsidR="007C2D31" w:rsidRDefault="007C2D31" w:rsidP="007C2D31">
      <w:pPr>
        <w:autoSpaceDE w:val="0"/>
        <w:autoSpaceDN w:val="0"/>
        <w:adjustRightInd w:val="0"/>
        <w:spacing w:after="0" w:line="240" w:lineRule="auto"/>
        <w:rPr>
          <w:del w:id="1035" w:author="Adel Khelil" w:date="2024-08-09T10:27:00Z"/>
          <w:rFonts w:ascii="Times New Roman" w:hAnsi="Times New Roman" w:cs="Times New Roman"/>
          <w:b/>
          <w:bCs/>
          <w:i/>
          <w:sz w:val="32"/>
          <w:szCs w:val="28"/>
        </w:rPr>
        <w:pPrChange w:id="1036" w:author="Adel Khelil" w:date="2024-08-09T10:27:00Z">
          <w:pPr>
            <w:autoSpaceDE w:val="0"/>
            <w:autoSpaceDN w:val="0"/>
            <w:adjustRightInd w:val="0"/>
            <w:spacing w:after="0" w:line="240" w:lineRule="auto"/>
            <w:jc w:val="center"/>
          </w:pPr>
        </w:pPrChange>
      </w:pPr>
    </w:p>
    <w:p w:rsidR="009764E8" w:rsidRDefault="009764E8" w:rsidP="005447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A37D36" w:rsidRDefault="00A37D36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7C2D31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C2D31">
        <w:rPr>
          <w:noProof/>
        </w:rPr>
        <w:pict>
          <v:shape id="Text Box 20" o:spid="_x0000_s1041" type="#_x0000_t202" style="position:absolute;left:0;text-align:left;margin-left:118pt;margin-top:-15.8pt;width:283pt;height:30.6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">
            <v:path arrowok="t"/>
            <v:textbox>
              <w:txbxContent>
                <w:p w:rsidR="00E83389" w:rsidRDefault="00E83389" w:rsidP="00213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3677C7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Prophylaxie de l’endocardite infectieuse</w:t>
                  </w:r>
                </w:p>
                <w:p w:rsidR="00E83389" w:rsidRPr="003677C7" w:rsidRDefault="00E83389" w:rsidP="00213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A37D36" w:rsidRPr="00AB41D6" w:rsidDel="00FD14FA" w:rsidRDefault="00A37D36" w:rsidP="00A37D36">
      <w:pPr>
        <w:jc w:val="both"/>
        <w:rPr>
          <w:del w:id="1037" w:author="Adel Khelil" w:date="2024-08-09T10:28:00Z"/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Grilledutableau"/>
        <w:tblW w:w="10774" w:type="dxa"/>
        <w:jc w:val="center"/>
        <w:tblLook w:val="04A0"/>
      </w:tblPr>
      <w:tblGrid>
        <w:gridCol w:w="10774"/>
      </w:tblGrid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Cardiopathies à haut risque </w:t>
            </w:r>
            <w:r w:rsidR="00FB67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’endocardite pour lesquelles une prophylaxie est recommandée.</w:t>
            </w:r>
          </w:p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L’antibioprophylaxie  ne doit être envisagée que pour ces cardiopathies.</w:t>
            </w:r>
          </w:p>
        </w:tc>
      </w:tr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Valve prothétique ou matériel prothétique utilisé pour une réparation valvulaire.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Antécédent d’endocardite infectieuse.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Cardiopathie congénitale :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Cyanogéne non opérée, ou avec une fuite résiduelle, ou mise en place d’une dérivation chirurgicale.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Cardiopathie congénitale avec réparation prothétique, placée chirurgicalement ou percutanée, jusqu’à 6 mois après la mise en place</w:t>
            </w:r>
            <w:ins w:id="1038" w:author="Ahlem Gzara" w:date="2025-07-08T09:14:00Z">
              <w:r w:rsidR="002346A7"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</w:ins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Avec une fuite résiduelle au site d’implantation d’un matériel prothétique, mise en place chirurgicalement ou par voie percutanée.</w:t>
            </w:r>
          </w:p>
        </w:tc>
      </w:tr>
    </w:tbl>
    <w:p w:rsidR="00A37D36" w:rsidRPr="00AB41D6" w:rsidRDefault="00A37D36" w:rsidP="00A37D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10774" w:type="dxa"/>
        <w:jc w:val="center"/>
        <w:tblLook w:val="04A0"/>
      </w:tblPr>
      <w:tblGrid>
        <w:gridCol w:w="10774"/>
      </w:tblGrid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Recommandations pour la prophylaxie chez les patients à haut risque, en fonction du type de procédure</w:t>
            </w:r>
          </w:p>
        </w:tc>
      </w:tr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510408" w:rsidRDefault="00280892" w:rsidP="00510408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8524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 SEULE INDICATION</w:t>
            </w:r>
            <w:r w:rsidR="0055505B" w:rsidRPr="008524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à la prophylaxie de l’endocardite est en chirurgie dentaire : </w:t>
            </w:r>
            <w:r w:rsidR="00A37D36" w:rsidRPr="00852423">
              <w:rPr>
                <w:rFonts w:asciiTheme="majorBidi" w:hAnsiTheme="majorBidi" w:cstheme="majorBidi"/>
              </w:rPr>
              <w:t>si intervention gingivale ou de la région péri-apicale d</w:t>
            </w:r>
            <w:r w:rsidR="00FB6719" w:rsidRPr="00852423">
              <w:rPr>
                <w:rFonts w:asciiTheme="majorBidi" w:hAnsiTheme="majorBidi" w:cstheme="majorBidi"/>
              </w:rPr>
              <w:t>e</w:t>
            </w:r>
            <w:r w:rsidR="00A37D36" w:rsidRPr="00852423">
              <w:rPr>
                <w:rFonts w:asciiTheme="majorBidi" w:hAnsiTheme="majorBidi" w:cstheme="majorBidi"/>
              </w:rPr>
              <w:t xml:space="preserve"> la dent, ou </w:t>
            </w:r>
            <w:r w:rsidR="00B96BD4" w:rsidRPr="00852423">
              <w:rPr>
                <w:rFonts w:asciiTheme="majorBidi" w:hAnsiTheme="majorBidi" w:cstheme="majorBidi"/>
                <w:color w:val="000000" w:themeColor="text1"/>
              </w:rPr>
              <w:t xml:space="preserve">manipulation </w:t>
            </w:r>
            <w:r w:rsidR="00A37D36" w:rsidRPr="00852423">
              <w:rPr>
                <w:rFonts w:asciiTheme="majorBidi" w:hAnsiTheme="majorBidi" w:cstheme="majorBidi"/>
                <w:color w:val="000000" w:themeColor="text1"/>
              </w:rPr>
              <w:t>de la muqueuse orale.</w:t>
            </w:r>
          </w:p>
        </w:tc>
      </w:tr>
    </w:tbl>
    <w:p w:rsidR="00A37D36" w:rsidRPr="00AB41D6" w:rsidDel="00FD14FA" w:rsidRDefault="00A37D36" w:rsidP="00A37D36">
      <w:pPr>
        <w:jc w:val="both"/>
        <w:rPr>
          <w:del w:id="1039" w:author="Adel Khelil" w:date="2024-08-09T10:28:00Z"/>
          <w:rFonts w:ascii="Times New Roman" w:hAnsi="Times New Roman" w:cs="Times New Roman"/>
          <w:sz w:val="28"/>
          <w:szCs w:val="28"/>
        </w:rPr>
      </w:pPr>
    </w:p>
    <w:p w:rsidR="00A37D36" w:rsidRPr="00AB41D6" w:rsidRDefault="00A37D36" w:rsidP="00A37D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10207" w:type="dxa"/>
        <w:jc w:val="center"/>
        <w:tblLook w:val="04A0"/>
      </w:tblPr>
      <w:tblGrid>
        <w:gridCol w:w="2621"/>
        <w:gridCol w:w="2303"/>
        <w:gridCol w:w="2590"/>
        <w:gridCol w:w="2693"/>
      </w:tblGrid>
      <w:tr w:rsidR="00A37D36" w:rsidRPr="00AB41D6" w:rsidTr="00693723">
        <w:trPr>
          <w:jc w:val="center"/>
        </w:trPr>
        <w:tc>
          <w:tcPr>
            <w:tcW w:w="10207" w:type="dxa"/>
            <w:gridSpan w:val="4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Antibiotiques (30-60 min avant la procédure)</w:t>
            </w:r>
          </w:p>
        </w:tc>
      </w:tr>
      <w:tr w:rsidR="00A37D36" w:rsidRPr="00AB41D6" w:rsidTr="00693723">
        <w:trPr>
          <w:trHeight w:val="158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Situation</w:t>
            </w:r>
          </w:p>
        </w:tc>
        <w:tc>
          <w:tcPr>
            <w:tcW w:w="230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Antibiotique </w:t>
            </w:r>
          </w:p>
        </w:tc>
        <w:tc>
          <w:tcPr>
            <w:tcW w:w="2590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Adultes</w:t>
            </w:r>
          </w:p>
        </w:tc>
        <w:tc>
          <w:tcPr>
            <w:tcW w:w="269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Enfants </w:t>
            </w:r>
          </w:p>
        </w:tc>
      </w:tr>
      <w:tr w:rsidR="00A37D36" w:rsidRPr="009D437C" w:rsidTr="00693723">
        <w:trPr>
          <w:trHeight w:val="157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Pas d’allergie aux bêtalactamines</w:t>
            </w:r>
          </w:p>
        </w:tc>
        <w:tc>
          <w:tcPr>
            <w:tcW w:w="230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Amoxicilline ou</w:t>
            </w:r>
          </w:p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Ampicilline</w:t>
            </w:r>
          </w:p>
        </w:tc>
        <w:tc>
          <w:tcPr>
            <w:tcW w:w="2590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2g per osou IV</w:t>
            </w:r>
          </w:p>
        </w:tc>
        <w:tc>
          <w:tcPr>
            <w:tcW w:w="269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50mg/kg per osou IV</w:t>
            </w:r>
          </w:p>
        </w:tc>
      </w:tr>
      <w:tr w:rsidR="00A37D36" w:rsidRPr="009D437C" w:rsidTr="00693723">
        <w:trPr>
          <w:trHeight w:val="157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 xml:space="preserve">Allergie aux bêtalactamines </w:t>
            </w:r>
          </w:p>
        </w:tc>
        <w:tc>
          <w:tcPr>
            <w:tcW w:w="2303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Clindamycine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Azithromycine 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8268A5" w:rsidRPr="00AB41D6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Clarithromycine</w:t>
            </w:r>
          </w:p>
        </w:tc>
        <w:tc>
          <w:tcPr>
            <w:tcW w:w="2590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600mg per osou IV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 mg per os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Pr="00AB41D6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mg/Kg per os</w:t>
            </w:r>
          </w:p>
        </w:tc>
        <w:tc>
          <w:tcPr>
            <w:tcW w:w="2693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20mg/kg per osou IV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Default="008268A5" w:rsidP="008268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mg/Kg</w:t>
            </w:r>
            <w:r w:rsidR="00293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os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Pr="00AB41D6" w:rsidRDefault="00293B80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7,5 mg/Kg per os</w:t>
            </w:r>
          </w:p>
        </w:tc>
      </w:tr>
    </w:tbl>
    <w:p w:rsidR="00A37D36" w:rsidRPr="00AB41D6" w:rsidDel="00FD14FA" w:rsidRDefault="00A37D36" w:rsidP="00A37D36">
      <w:pPr>
        <w:autoSpaceDE w:val="0"/>
        <w:autoSpaceDN w:val="0"/>
        <w:adjustRightInd w:val="0"/>
        <w:spacing w:after="0"/>
        <w:jc w:val="both"/>
        <w:rPr>
          <w:del w:id="1040" w:author="Adel Khelil" w:date="2024-08-09T10:28:00Z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A37D36" w:rsidRPr="00AB41D6" w:rsidDel="00FD14FA" w:rsidRDefault="00A37D36" w:rsidP="00A37D36">
      <w:pPr>
        <w:autoSpaceDE w:val="0"/>
        <w:autoSpaceDN w:val="0"/>
        <w:adjustRightInd w:val="0"/>
        <w:spacing w:after="0"/>
        <w:jc w:val="both"/>
        <w:rPr>
          <w:del w:id="1041" w:author="Adel Khelil" w:date="2024-08-09T10:28:00Z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177E2" w:rsidRPr="00C52F13" w:rsidRDefault="00E177E2" w:rsidP="001616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sectPr w:rsidR="00E177E2" w:rsidRPr="00C52F13" w:rsidSect="005104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A73" w:rsidRDefault="00515A73" w:rsidP="000527BA">
      <w:pPr>
        <w:spacing w:after="0" w:line="240" w:lineRule="auto"/>
      </w:pPr>
      <w:r>
        <w:separator/>
      </w:r>
    </w:p>
  </w:endnote>
  <w:endnote w:type="continuationSeparator" w:id="1">
    <w:p w:rsidR="00515A73" w:rsidRDefault="00515A73" w:rsidP="0005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A73" w:rsidRDefault="00515A73" w:rsidP="000527BA">
      <w:pPr>
        <w:spacing w:after="0" w:line="240" w:lineRule="auto"/>
      </w:pPr>
      <w:r>
        <w:separator/>
      </w:r>
    </w:p>
  </w:footnote>
  <w:footnote w:type="continuationSeparator" w:id="1">
    <w:p w:rsidR="00515A73" w:rsidRDefault="00515A73" w:rsidP="00052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53F"/>
    <w:multiLevelType w:val="hybridMultilevel"/>
    <w:tmpl w:val="86865F14"/>
    <w:lvl w:ilvl="0" w:tplc="040C000F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3E20BF0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2" w:tplc="0C0ECB9A">
      <w:start w:val="1"/>
      <w:numFmt w:val="decimal"/>
      <w:lvlText w:val="%3"/>
      <w:lvlJc w:val="left"/>
      <w:pPr>
        <w:ind w:left="2340" w:hanging="360"/>
      </w:pPr>
      <w:rPr>
        <w:rFonts w:eastAsia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42CBC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57126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72E2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D751A"/>
    <w:multiLevelType w:val="hybridMultilevel"/>
    <w:tmpl w:val="818E8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E6C50"/>
    <w:multiLevelType w:val="hybridMultilevel"/>
    <w:tmpl w:val="C3C4A77A"/>
    <w:lvl w:ilvl="0" w:tplc="D2967B62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286879"/>
    <w:multiLevelType w:val="hybridMultilevel"/>
    <w:tmpl w:val="935CD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70F30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955B9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83FA5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84FB2"/>
    <w:multiLevelType w:val="hybridMultilevel"/>
    <w:tmpl w:val="4622E5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A4C78"/>
    <w:multiLevelType w:val="hybridMultilevel"/>
    <w:tmpl w:val="D2C8B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03FFD"/>
    <w:multiLevelType w:val="hybridMultilevel"/>
    <w:tmpl w:val="2E76CBB8"/>
    <w:lvl w:ilvl="0" w:tplc="84FE9C4A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A61620E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B6F27"/>
    <w:multiLevelType w:val="hybridMultilevel"/>
    <w:tmpl w:val="47587DC4"/>
    <w:lvl w:ilvl="0" w:tplc="9DBA6460">
      <w:start w:val="1"/>
      <w:numFmt w:val="decimal"/>
      <w:lvlText w:val="%1."/>
      <w:lvlJc w:val="left"/>
      <w:pPr>
        <w:ind w:left="765" w:hanging="360"/>
      </w:pPr>
      <w:rPr>
        <w:rFonts w:eastAsia="Times New Roman" w:cstheme="minorHAnsi"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481D31F5"/>
    <w:multiLevelType w:val="hybridMultilevel"/>
    <w:tmpl w:val="8A78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E469F2"/>
    <w:multiLevelType w:val="hybridMultilevel"/>
    <w:tmpl w:val="543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21E50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D4F6E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77928"/>
    <w:multiLevelType w:val="hybridMultilevel"/>
    <w:tmpl w:val="0128D84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13FE8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C1F03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F4566C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740F9"/>
    <w:multiLevelType w:val="hybridMultilevel"/>
    <w:tmpl w:val="0BFE6B06"/>
    <w:lvl w:ilvl="0" w:tplc="CB38A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23"/>
  </w:num>
  <w:num w:numId="5">
    <w:abstractNumId w:val="4"/>
  </w:num>
  <w:num w:numId="6">
    <w:abstractNumId w:val="16"/>
  </w:num>
  <w:num w:numId="7">
    <w:abstractNumId w:val="15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19"/>
  </w:num>
  <w:num w:numId="14">
    <w:abstractNumId w:val="14"/>
  </w:num>
  <w:num w:numId="15">
    <w:abstractNumId w:val="12"/>
  </w:num>
  <w:num w:numId="16">
    <w:abstractNumId w:val="3"/>
  </w:num>
  <w:num w:numId="17">
    <w:abstractNumId w:val="8"/>
  </w:num>
  <w:num w:numId="18">
    <w:abstractNumId w:val="18"/>
  </w:num>
  <w:num w:numId="19">
    <w:abstractNumId w:val="20"/>
  </w:num>
  <w:num w:numId="20">
    <w:abstractNumId w:val="22"/>
  </w:num>
  <w:num w:numId="21">
    <w:abstractNumId w:val="9"/>
  </w:num>
  <w:num w:numId="22">
    <w:abstractNumId w:val="1"/>
  </w:num>
  <w:num w:numId="23">
    <w:abstractNumId w:val="21"/>
  </w:num>
  <w:num w:numId="2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 Khelil">
    <w15:presenceInfo w15:providerId="AD" w15:userId="S-1-5-21-4075552494-3198495847-3193686394-9119"/>
  </w15:person>
  <w15:person w15:author="Ahlem Gzara">
    <w15:presenceInfo w15:providerId="Windows Live" w15:userId="0adc37b2eb89bc6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35A"/>
    <w:rsid w:val="0000283A"/>
    <w:rsid w:val="00004D3E"/>
    <w:rsid w:val="00024237"/>
    <w:rsid w:val="000267EE"/>
    <w:rsid w:val="000302EA"/>
    <w:rsid w:val="00037C6A"/>
    <w:rsid w:val="000527BA"/>
    <w:rsid w:val="000623F9"/>
    <w:rsid w:val="000659E3"/>
    <w:rsid w:val="0007124E"/>
    <w:rsid w:val="00090B24"/>
    <w:rsid w:val="000A6B68"/>
    <w:rsid w:val="000C0D28"/>
    <w:rsid w:val="000C5091"/>
    <w:rsid w:val="000E1517"/>
    <w:rsid w:val="000E337E"/>
    <w:rsid w:val="000E5C17"/>
    <w:rsid w:val="00100C13"/>
    <w:rsid w:val="00104261"/>
    <w:rsid w:val="00115EB7"/>
    <w:rsid w:val="00124BC3"/>
    <w:rsid w:val="00141947"/>
    <w:rsid w:val="0016166D"/>
    <w:rsid w:val="00173F88"/>
    <w:rsid w:val="001838BA"/>
    <w:rsid w:val="001A15F5"/>
    <w:rsid w:val="001A4A4E"/>
    <w:rsid w:val="001A5159"/>
    <w:rsid w:val="001D7A21"/>
    <w:rsid w:val="001E657A"/>
    <w:rsid w:val="001F70CA"/>
    <w:rsid w:val="00212828"/>
    <w:rsid w:val="00213702"/>
    <w:rsid w:val="00213EED"/>
    <w:rsid w:val="00216290"/>
    <w:rsid w:val="002346A7"/>
    <w:rsid w:val="00234FD7"/>
    <w:rsid w:val="00236B9A"/>
    <w:rsid w:val="00250BE2"/>
    <w:rsid w:val="002646F9"/>
    <w:rsid w:val="002648F4"/>
    <w:rsid w:val="00266269"/>
    <w:rsid w:val="00280892"/>
    <w:rsid w:val="00286EF9"/>
    <w:rsid w:val="00293B80"/>
    <w:rsid w:val="002E7431"/>
    <w:rsid w:val="003131C5"/>
    <w:rsid w:val="00316D9F"/>
    <w:rsid w:val="00330D4A"/>
    <w:rsid w:val="00352D53"/>
    <w:rsid w:val="00353558"/>
    <w:rsid w:val="0035427D"/>
    <w:rsid w:val="00355143"/>
    <w:rsid w:val="003567F5"/>
    <w:rsid w:val="003663C8"/>
    <w:rsid w:val="003677C7"/>
    <w:rsid w:val="0037385D"/>
    <w:rsid w:val="003846DF"/>
    <w:rsid w:val="003A7F5B"/>
    <w:rsid w:val="003E0BDA"/>
    <w:rsid w:val="003E7A43"/>
    <w:rsid w:val="003F0272"/>
    <w:rsid w:val="004039E9"/>
    <w:rsid w:val="00420097"/>
    <w:rsid w:val="00445A37"/>
    <w:rsid w:val="00446741"/>
    <w:rsid w:val="004748BB"/>
    <w:rsid w:val="00492F56"/>
    <w:rsid w:val="004A6627"/>
    <w:rsid w:val="004A7987"/>
    <w:rsid w:val="004B6DDF"/>
    <w:rsid w:val="004E49C4"/>
    <w:rsid w:val="004F204C"/>
    <w:rsid w:val="004F7775"/>
    <w:rsid w:val="00505C3F"/>
    <w:rsid w:val="00510408"/>
    <w:rsid w:val="00515A73"/>
    <w:rsid w:val="0052174F"/>
    <w:rsid w:val="005370C8"/>
    <w:rsid w:val="0054479F"/>
    <w:rsid w:val="005520C4"/>
    <w:rsid w:val="00554B5B"/>
    <w:rsid w:val="0055505B"/>
    <w:rsid w:val="005664F5"/>
    <w:rsid w:val="00570F31"/>
    <w:rsid w:val="0058053F"/>
    <w:rsid w:val="00581CA9"/>
    <w:rsid w:val="00584301"/>
    <w:rsid w:val="00584E31"/>
    <w:rsid w:val="005B6F70"/>
    <w:rsid w:val="005C4E6B"/>
    <w:rsid w:val="005C6578"/>
    <w:rsid w:val="005E6142"/>
    <w:rsid w:val="005E7C86"/>
    <w:rsid w:val="006177F0"/>
    <w:rsid w:val="0062521C"/>
    <w:rsid w:val="006261A0"/>
    <w:rsid w:val="0063071C"/>
    <w:rsid w:val="00630F4D"/>
    <w:rsid w:val="006431AE"/>
    <w:rsid w:val="00661320"/>
    <w:rsid w:val="006627F0"/>
    <w:rsid w:val="006757DA"/>
    <w:rsid w:val="00677E8B"/>
    <w:rsid w:val="00693723"/>
    <w:rsid w:val="006C6F19"/>
    <w:rsid w:val="006E3A07"/>
    <w:rsid w:val="006F11BD"/>
    <w:rsid w:val="006F154D"/>
    <w:rsid w:val="00722202"/>
    <w:rsid w:val="00726156"/>
    <w:rsid w:val="00730305"/>
    <w:rsid w:val="0074777A"/>
    <w:rsid w:val="00750F11"/>
    <w:rsid w:val="00753ED2"/>
    <w:rsid w:val="007620D8"/>
    <w:rsid w:val="007633B9"/>
    <w:rsid w:val="00770320"/>
    <w:rsid w:val="007910BA"/>
    <w:rsid w:val="0079637C"/>
    <w:rsid w:val="007A24E1"/>
    <w:rsid w:val="007C2D31"/>
    <w:rsid w:val="007C4AE7"/>
    <w:rsid w:val="007C5FEA"/>
    <w:rsid w:val="007D29BB"/>
    <w:rsid w:val="007D4079"/>
    <w:rsid w:val="007E17B9"/>
    <w:rsid w:val="007E351C"/>
    <w:rsid w:val="007E52A6"/>
    <w:rsid w:val="007F21F6"/>
    <w:rsid w:val="007F75B8"/>
    <w:rsid w:val="008268A5"/>
    <w:rsid w:val="008354FC"/>
    <w:rsid w:val="00845DA1"/>
    <w:rsid w:val="00847F26"/>
    <w:rsid w:val="00852423"/>
    <w:rsid w:val="008566A2"/>
    <w:rsid w:val="00876803"/>
    <w:rsid w:val="008846CD"/>
    <w:rsid w:val="00885CED"/>
    <w:rsid w:val="008968B4"/>
    <w:rsid w:val="00897A33"/>
    <w:rsid w:val="008A30DE"/>
    <w:rsid w:val="008A58B6"/>
    <w:rsid w:val="008A7320"/>
    <w:rsid w:val="008B52FC"/>
    <w:rsid w:val="008C39CA"/>
    <w:rsid w:val="008C4AF0"/>
    <w:rsid w:val="008C69A5"/>
    <w:rsid w:val="009051C3"/>
    <w:rsid w:val="009104F2"/>
    <w:rsid w:val="00913AB4"/>
    <w:rsid w:val="00921802"/>
    <w:rsid w:val="0092620E"/>
    <w:rsid w:val="00927305"/>
    <w:rsid w:val="00932352"/>
    <w:rsid w:val="00932423"/>
    <w:rsid w:val="009453CB"/>
    <w:rsid w:val="00945D77"/>
    <w:rsid w:val="00947C3E"/>
    <w:rsid w:val="00950516"/>
    <w:rsid w:val="00955DBC"/>
    <w:rsid w:val="009600F3"/>
    <w:rsid w:val="00966D50"/>
    <w:rsid w:val="009764E8"/>
    <w:rsid w:val="00983696"/>
    <w:rsid w:val="009910E8"/>
    <w:rsid w:val="009930F1"/>
    <w:rsid w:val="00997952"/>
    <w:rsid w:val="009B1C38"/>
    <w:rsid w:val="009B3551"/>
    <w:rsid w:val="009B747B"/>
    <w:rsid w:val="009D437C"/>
    <w:rsid w:val="009D6282"/>
    <w:rsid w:val="009D7EC8"/>
    <w:rsid w:val="009E6FD8"/>
    <w:rsid w:val="00A23663"/>
    <w:rsid w:val="00A340DA"/>
    <w:rsid w:val="00A37D36"/>
    <w:rsid w:val="00A53AA4"/>
    <w:rsid w:val="00A57426"/>
    <w:rsid w:val="00A626A7"/>
    <w:rsid w:val="00A64FD9"/>
    <w:rsid w:val="00A76563"/>
    <w:rsid w:val="00A90C73"/>
    <w:rsid w:val="00A93DBF"/>
    <w:rsid w:val="00AA60B1"/>
    <w:rsid w:val="00AB492D"/>
    <w:rsid w:val="00AB4F46"/>
    <w:rsid w:val="00AB65DF"/>
    <w:rsid w:val="00AB78D6"/>
    <w:rsid w:val="00AC76AC"/>
    <w:rsid w:val="00AD161E"/>
    <w:rsid w:val="00AD55C8"/>
    <w:rsid w:val="00AD6CB2"/>
    <w:rsid w:val="00AE27BA"/>
    <w:rsid w:val="00AE6433"/>
    <w:rsid w:val="00B02289"/>
    <w:rsid w:val="00B04F35"/>
    <w:rsid w:val="00B0559B"/>
    <w:rsid w:val="00B07987"/>
    <w:rsid w:val="00B2011E"/>
    <w:rsid w:val="00B3505C"/>
    <w:rsid w:val="00B3602F"/>
    <w:rsid w:val="00B71565"/>
    <w:rsid w:val="00B96017"/>
    <w:rsid w:val="00B96BD4"/>
    <w:rsid w:val="00BC0C53"/>
    <w:rsid w:val="00BC77B2"/>
    <w:rsid w:val="00BD001D"/>
    <w:rsid w:val="00C0242D"/>
    <w:rsid w:val="00C06B35"/>
    <w:rsid w:val="00C12DD0"/>
    <w:rsid w:val="00C21D8A"/>
    <w:rsid w:val="00C2302F"/>
    <w:rsid w:val="00C24865"/>
    <w:rsid w:val="00C24BEC"/>
    <w:rsid w:val="00C271C2"/>
    <w:rsid w:val="00C42A99"/>
    <w:rsid w:val="00C522DB"/>
    <w:rsid w:val="00C52F13"/>
    <w:rsid w:val="00C53D67"/>
    <w:rsid w:val="00C61861"/>
    <w:rsid w:val="00C63EE9"/>
    <w:rsid w:val="00C81ADB"/>
    <w:rsid w:val="00C9711C"/>
    <w:rsid w:val="00CA332B"/>
    <w:rsid w:val="00CD73FC"/>
    <w:rsid w:val="00CE3B1D"/>
    <w:rsid w:val="00CF00AF"/>
    <w:rsid w:val="00D06F20"/>
    <w:rsid w:val="00D13918"/>
    <w:rsid w:val="00D15D7F"/>
    <w:rsid w:val="00D2113E"/>
    <w:rsid w:val="00D226D5"/>
    <w:rsid w:val="00D36CB2"/>
    <w:rsid w:val="00D41EE3"/>
    <w:rsid w:val="00D50476"/>
    <w:rsid w:val="00D53155"/>
    <w:rsid w:val="00D73BB2"/>
    <w:rsid w:val="00D83497"/>
    <w:rsid w:val="00D84B5B"/>
    <w:rsid w:val="00DC2DB5"/>
    <w:rsid w:val="00DD4052"/>
    <w:rsid w:val="00DF06E3"/>
    <w:rsid w:val="00DF2250"/>
    <w:rsid w:val="00E139AE"/>
    <w:rsid w:val="00E13BAD"/>
    <w:rsid w:val="00E177E2"/>
    <w:rsid w:val="00E2027A"/>
    <w:rsid w:val="00E34C23"/>
    <w:rsid w:val="00E3637F"/>
    <w:rsid w:val="00E75106"/>
    <w:rsid w:val="00E83389"/>
    <w:rsid w:val="00E8530C"/>
    <w:rsid w:val="00E92554"/>
    <w:rsid w:val="00EA6D14"/>
    <w:rsid w:val="00EB6A7C"/>
    <w:rsid w:val="00EC0738"/>
    <w:rsid w:val="00EC68FD"/>
    <w:rsid w:val="00EE7006"/>
    <w:rsid w:val="00EF3798"/>
    <w:rsid w:val="00EF3939"/>
    <w:rsid w:val="00F0342F"/>
    <w:rsid w:val="00F1167E"/>
    <w:rsid w:val="00F24B45"/>
    <w:rsid w:val="00F376C2"/>
    <w:rsid w:val="00F553FE"/>
    <w:rsid w:val="00F82105"/>
    <w:rsid w:val="00F91E2A"/>
    <w:rsid w:val="00FA223E"/>
    <w:rsid w:val="00FB6719"/>
    <w:rsid w:val="00FB7072"/>
    <w:rsid w:val="00FC6190"/>
    <w:rsid w:val="00FC726A"/>
    <w:rsid w:val="00FC7712"/>
    <w:rsid w:val="00FC7C8A"/>
    <w:rsid w:val="00FC7D3E"/>
    <w:rsid w:val="00FD14FA"/>
    <w:rsid w:val="00FD435A"/>
    <w:rsid w:val="00FE18B2"/>
    <w:rsid w:val="00FF2341"/>
    <w:rsid w:val="00FF5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6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30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6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5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27BA"/>
  </w:style>
  <w:style w:type="paragraph" w:styleId="Pieddepage">
    <w:name w:val="footer"/>
    <w:basedOn w:val="Normal"/>
    <w:link w:val="PieddepageCar"/>
    <w:uiPriority w:val="99"/>
    <w:unhideWhenUsed/>
    <w:rsid w:val="0005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27BA"/>
  </w:style>
  <w:style w:type="table" w:customStyle="1" w:styleId="Grilledutableau1">
    <w:name w:val="Grille du tableau1"/>
    <w:basedOn w:val="TableauNormal"/>
    <w:next w:val="Grilledutableau"/>
    <w:uiPriority w:val="59"/>
    <w:rsid w:val="00D13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D6282"/>
    <w:pPr>
      <w:ind w:left="720"/>
      <w:contextualSpacing/>
    </w:pPr>
  </w:style>
  <w:style w:type="paragraph" w:customStyle="1" w:styleId="Default">
    <w:name w:val="Default"/>
    <w:rsid w:val="00F03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B04F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04F35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E139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2830</Words>
  <Characters>15571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SPB</Company>
  <LinksUpToDate>false</LinksUpToDate>
  <CharactersWithSpaces>18365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PcLotfi3</cp:lastModifiedBy>
  <cp:revision>2</cp:revision>
  <cp:lastPrinted>2025-07-09T17:00:00Z</cp:lastPrinted>
  <dcterms:created xsi:type="dcterms:W3CDTF">2025-07-09T17:14:00Z</dcterms:created>
  <dcterms:modified xsi:type="dcterms:W3CDTF">2025-07-09T17:14:00Z</dcterms:modified>
</cp:coreProperties>
</file>